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71DA4" w14:textId="77777777" w:rsidR="00972BB6" w:rsidRPr="00463406" w:rsidRDefault="00972BB6" w:rsidP="008E7CFC">
      <w:pPr>
        <w:suppressAutoHyphens/>
        <w:autoSpaceDN w:val="0"/>
        <w:spacing w:after="0" w:line="240" w:lineRule="auto"/>
        <w:textAlignment w:val="baseline"/>
        <w:rPr>
          <w:rFonts w:ascii="Calibri" w:eastAsia="Arial Unicode MS" w:hAnsi="Calibri" w:cs="Times New Roman"/>
          <w:b/>
          <w:bCs/>
          <w:kern w:val="3"/>
          <w:sz w:val="24"/>
          <w:szCs w:val="24"/>
          <w:lang w:eastAsia="zh-CN"/>
        </w:rPr>
      </w:pPr>
    </w:p>
    <w:p w14:paraId="28F8E7E2" w14:textId="77777777" w:rsidR="00972BB6" w:rsidRPr="00463406" w:rsidRDefault="00972BB6" w:rsidP="008E7CFC">
      <w:pPr>
        <w:suppressAutoHyphens/>
        <w:autoSpaceDN w:val="0"/>
        <w:spacing w:after="0" w:line="240" w:lineRule="auto"/>
        <w:jc w:val="right"/>
        <w:textAlignment w:val="baseline"/>
        <w:rPr>
          <w:rFonts w:ascii="Calibri" w:eastAsia="Arial Unicode MS" w:hAnsi="Calibri" w:cs="Times New Roman"/>
          <w:b/>
          <w:bCs/>
          <w:kern w:val="3"/>
          <w:sz w:val="24"/>
          <w:szCs w:val="24"/>
          <w:lang w:eastAsia="zh-CN"/>
        </w:rPr>
      </w:pPr>
      <w:r w:rsidRPr="00463406">
        <w:rPr>
          <w:rFonts w:ascii="Calibri" w:eastAsia="Arial Unicode MS" w:hAnsi="Calibri" w:cs="Arial"/>
          <w:noProof/>
          <w:color w:val="000000"/>
          <w:kern w:val="3"/>
          <w:sz w:val="20"/>
          <w:szCs w:val="20"/>
          <w:lang w:eastAsia="sk-SK"/>
        </w:rPr>
        <w:drawing>
          <wp:inline distT="0" distB="0" distL="0" distR="0" wp14:anchorId="62E23AED" wp14:editId="1BFB74A9">
            <wp:extent cx="1435100" cy="9779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5100" cy="977900"/>
                    </a:xfrm>
                    <a:prstGeom prst="rect">
                      <a:avLst/>
                    </a:prstGeom>
                    <a:noFill/>
                    <a:ln>
                      <a:noFill/>
                    </a:ln>
                  </pic:spPr>
                </pic:pic>
              </a:graphicData>
            </a:graphic>
          </wp:inline>
        </w:drawing>
      </w:r>
    </w:p>
    <w:p w14:paraId="6FE491A1" w14:textId="3A5BA6F9" w:rsidR="00972BB6" w:rsidRPr="00463406" w:rsidRDefault="006B56FA" w:rsidP="008E7CFC">
      <w:pPr>
        <w:tabs>
          <w:tab w:val="center" w:pos="4536"/>
          <w:tab w:val="right" w:pos="9072"/>
        </w:tabs>
        <w:spacing w:after="0" w:line="240" w:lineRule="auto"/>
        <w:jc w:val="right"/>
        <w:rPr>
          <w:rFonts w:ascii="Calibri" w:eastAsia="Times New Roman" w:hAnsi="Calibri" w:cs="Times New Roman"/>
          <w:sz w:val="14"/>
          <w:szCs w:val="14"/>
          <w:lang w:eastAsia="sk-SK"/>
        </w:rPr>
      </w:pPr>
      <w:r w:rsidRPr="00463406">
        <w:rPr>
          <w:rFonts w:ascii="Calibri" w:eastAsia="Times New Roman" w:hAnsi="Calibri" w:cs="Times New Roman"/>
          <w:i/>
          <w:iCs/>
          <w:sz w:val="14"/>
          <w:szCs w:val="14"/>
          <w:lang w:eastAsia="sk-SK"/>
        </w:rPr>
        <w:t xml:space="preserve">                                                                                          </w:t>
      </w:r>
      <w:r w:rsidR="00C056AF" w:rsidRPr="00463406">
        <w:rPr>
          <w:rFonts w:ascii="Calibri" w:eastAsia="Times New Roman" w:hAnsi="Calibri" w:cs="Times New Roman"/>
          <w:i/>
          <w:iCs/>
          <w:sz w:val="14"/>
          <w:szCs w:val="14"/>
          <w:lang w:eastAsia="sk-SK"/>
        </w:rPr>
        <w:t xml:space="preserve">                                    </w:t>
      </w:r>
      <w:r w:rsidR="00972BB6" w:rsidRPr="00463406">
        <w:rPr>
          <w:rFonts w:ascii="Calibri" w:eastAsia="Times New Roman" w:hAnsi="Calibri" w:cs="Times New Roman"/>
          <w:i/>
          <w:iCs/>
          <w:sz w:val="14"/>
          <w:szCs w:val="14"/>
          <w:lang w:eastAsia="sk-SK"/>
        </w:rPr>
        <w:t>Európsky poľnohospodársky fond pre rozvoj vidieka:</w:t>
      </w:r>
      <w:r w:rsidR="00C056AF" w:rsidRPr="00463406">
        <w:rPr>
          <w:rFonts w:ascii="Calibri" w:eastAsia="Times New Roman" w:hAnsi="Calibri" w:cs="Times New Roman"/>
          <w:i/>
          <w:iCs/>
          <w:sz w:val="14"/>
          <w:szCs w:val="14"/>
          <w:lang w:eastAsia="sk-SK"/>
        </w:rPr>
        <w:t xml:space="preserve"> Európa investuje do vidieckych </w:t>
      </w:r>
      <w:r w:rsidR="00972BB6" w:rsidRPr="00463406">
        <w:rPr>
          <w:rFonts w:ascii="Calibri" w:eastAsia="Times New Roman" w:hAnsi="Calibri" w:cs="Times New Roman"/>
          <w:i/>
          <w:iCs/>
          <w:sz w:val="14"/>
          <w:szCs w:val="14"/>
          <w:lang w:eastAsia="sk-SK"/>
        </w:rPr>
        <w:t>oblastí</w:t>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p>
    <w:p w14:paraId="43BA3357" w14:textId="475682B3" w:rsidR="003E7444" w:rsidRPr="00463406" w:rsidRDefault="003E7444" w:rsidP="00787EEA">
      <w:pPr>
        <w:suppressAutoHyphens/>
        <w:autoSpaceDN w:val="0"/>
        <w:spacing w:after="0" w:line="240" w:lineRule="auto"/>
        <w:jc w:val="both"/>
        <w:textAlignment w:val="baseline"/>
        <w:rPr>
          <w:color w:val="000000" w:themeColor="text1"/>
        </w:rPr>
      </w:pPr>
    </w:p>
    <w:p w14:paraId="5950601A" w14:textId="77777777" w:rsidR="003E7444" w:rsidRPr="00463406" w:rsidRDefault="003E7444" w:rsidP="00787EEA">
      <w:pPr>
        <w:suppressAutoHyphens/>
        <w:autoSpaceDN w:val="0"/>
        <w:spacing w:after="0" w:line="240" w:lineRule="auto"/>
        <w:jc w:val="both"/>
        <w:textAlignment w:val="baseline"/>
        <w:rPr>
          <w:color w:val="000000" w:themeColor="text1"/>
        </w:rPr>
      </w:pPr>
    </w:p>
    <w:p w14:paraId="4D01D52A" w14:textId="77777777" w:rsidR="006B56FA" w:rsidRPr="00463406" w:rsidRDefault="006B56FA" w:rsidP="006B56FA">
      <w:pPr>
        <w:tabs>
          <w:tab w:val="center" w:pos="4536"/>
          <w:tab w:val="right" w:pos="9072"/>
        </w:tabs>
        <w:spacing w:after="0" w:line="240" w:lineRule="auto"/>
        <w:jc w:val="right"/>
        <w:rPr>
          <w:rFonts w:ascii="Calibri" w:eastAsia="Times New Roman" w:hAnsi="Calibri" w:cs="Times New Roman"/>
          <w:sz w:val="18"/>
          <w:szCs w:val="18"/>
          <w:lang w:eastAsia="sk-SK"/>
        </w:rPr>
      </w:pPr>
      <w:r w:rsidRPr="00463406">
        <w:rPr>
          <w:rFonts w:ascii="Calibri" w:eastAsia="Times New Roman" w:hAnsi="Calibri" w:cs="Times New Roman"/>
          <w:i/>
          <w:iCs/>
          <w:sz w:val="18"/>
          <w:szCs w:val="18"/>
          <w:lang w:eastAsia="sk-SK"/>
        </w:rPr>
        <w:tab/>
      </w:r>
      <w:r w:rsidRPr="00463406">
        <w:rPr>
          <w:rFonts w:ascii="Calibri" w:eastAsia="Times New Roman" w:hAnsi="Calibri" w:cs="Times New Roman"/>
          <w:i/>
          <w:iCs/>
          <w:sz w:val="18"/>
          <w:szCs w:val="18"/>
          <w:lang w:eastAsia="sk-SK"/>
        </w:rPr>
        <w:tab/>
      </w:r>
    </w:p>
    <w:p w14:paraId="5A5B9B73" w14:textId="77777777" w:rsidR="006B56FA" w:rsidRPr="00463406" w:rsidRDefault="006B56FA" w:rsidP="006B56FA">
      <w:pPr>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076779E6"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27BC2E58"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794AABE0"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40B09C46" w14:textId="77777777" w:rsidR="006B56FA" w:rsidRPr="00463406" w:rsidRDefault="006B56FA" w:rsidP="006B56FA">
      <w:pPr>
        <w:shd w:val="clear" w:color="auto" w:fill="DBE5F1" w:themeFill="accent1" w:themeFillTint="33"/>
        <w:suppressAutoHyphens/>
        <w:autoSpaceDN w:val="0"/>
        <w:spacing w:after="0" w:line="240" w:lineRule="auto"/>
        <w:jc w:val="center"/>
        <w:textAlignment w:val="baseline"/>
        <w:rPr>
          <w:rFonts w:ascii="Calibri" w:eastAsia="Arial Unicode MS" w:hAnsi="Calibri" w:cs="Times New Roman"/>
          <w:b/>
          <w:bCs/>
          <w:color w:val="1F497D" w:themeColor="text2"/>
          <w:kern w:val="3"/>
          <w:sz w:val="32"/>
          <w:szCs w:val="32"/>
          <w:lang w:eastAsia="zh-CN"/>
        </w:rPr>
      </w:pPr>
      <w:r w:rsidRPr="00463406">
        <w:rPr>
          <w:rFonts w:ascii="Calibri" w:eastAsia="Arial Unicode MS" w:hAnsi="Calibri" w:cs="Times New Roman"/>
          <w:b/>
          <w:bCs/>
          <w:color w:val="1F497D" w:themeColor="text2"/>
          <w:kern w:val="3"/>
          <w:sz w:val="32"/>
          <w:szCs w:val="32"/>
          <w:lang w:eastAsia="zh-CN"/>
        </w:rPr>
        <w:t>Výzva MAS</w:t>
      </w:r>
    </w:p>
    <w:p w14:paraId="537AC489" w14:textId="77777777" w:rsidR="008E7CFC" w:rsidRPr="00463406" w:rsidRDefault="008E7CFC" w:rsidP="008E7CFC">
      <w:pPr>
        <w:shd w:val="clear" w:color="auto" w:fill="DBE5F1" w:themeFill="accent1" w:themeFillTint="33"/>
        <w:suppressAutoHyphens/>
        <w:autoSpaceDN w:val="0"/>
        <w:spacing w:after="0" w:line="240" w:lineRule="auto"/>
        <w:textAlignment w:val="baseline"/>
        <w:rPr>
          <w:rFonts w:ascii="Calibri" w:eastAsia="Arial Unicode MS" w:hAnsi="Calibri" w:cs="Times New Roman"/>
          <w:b/>
          <w:bCs/>
          <w:color w:val="1F497D" w:themeColor="text2"/>
          <w:kern w:val="3"/>
          <w:sz w:val="32"/>
          <w:szCs w:val="32"/>
          <w:lang w:eastAsia="zh-CN"/>
        </w:rPr>
      </w:pPr>
    </w:p>
    <w:p w14:paraId="5267F27C"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78CE5CB4"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1FC7678B"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3FDC069A"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76F62A3E"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5CBF86BB" w14:textId="77777777" w:rsidR="006B56FA" w:rsidRPr="00463406" w:rsidRDefault="006B56FA" w:rsidP="006B56FA">
      <w:pPr>
        <w:suppressAutoHyphens/>
        <w:autoSpaceDN w:val="0"/>
        <w:spacing w:after="0" w:line="240" w:lineRule="auto"/>
        <w:jc w:val="both"/>
        <w:textAlignment w:val="baseline"/>
        <w:rPr>
          <w:color w:val="000000" w:themeColor="text1"/>
        </w:rPr>
      </w:pPr>
    </w:p>
    <w:p w14:paraId="2558BA5C" w14:textId="77777777" w:rsidR="006B56FA" w:rsidRPr="00463406" w:rsidRDefault="006B56FA" w:rsidP="00787EEA">
      <w:pPr>
        <w:suppressAutoHyphens/>
        <w:autoSpaceDN w:val="0"/>
        <w:spacing w:after="0" w:line="240" w:lineRule="auto"/>
        <w:jc w:val="both"/>
        <w:textAlignment w:val="baseline"/>
        <w:rPr>
          <w:color w:val="000000" w:themeColor="text1"/>
        </w:rPr>
      </w:pPr>
    </w:p>
    <w:p w14:paraId="7B83BAEE" w14:textId="35E228EB" w:rsidR="00705302" w:rsidRPr="00463406" w:rsidRDefault="00787EEA" w:rsidP="00705302">
      <w:pPr>
        <w:suppressAutoHyphens/>
        <w:autoSpaceDN w:val="0"/>
        <w:spacing w:after="0" w:line="240" w:lineRule="auto"/>
        <w:jc w:val="center"/>
        <w:textAlignment w:val="baseline"/>
        <w:rPr>
          <w:color w:val="000000" w:themeColor="text1"/>
        </w:rPr>
      </w:pPr>
      <w:r w:rsidRPr="00463406">
        <w:rPr>
          <w:color w:val="000000" w:themeColor="text1"/>
        </w:rPr>
        <w:t>Pôdohospodárska platobná agentúra</w:t>
      </w:r>
      <w:r w:rsidR="008C6DAA" w:rsidRPr="00463406">
        <w:rPr>
          <w:color w:val="000000" w:themeColor="text1"/>
        </w:rPr>
        <w:t>, ako poskytovateľ</w:t>
      </w:r>
      <w:r w:rsidRPr="00463406">
        <w:rPr>
          <w:color w:val="000000" w:themeColor="text1"/>
        </w:rPr>
        <w:t xml:space="preserve"> zastúpená miestnou akčnou skupinou </w:t>
      </w:r>
      <w:r w:rsidR="007E73E5" w:rsidRPr="00463406">
        <w:rPr>
          <w:rFonts w:eastAsia="Times New Roman" w:cstheme="minorHAnsi"/>
          <w:i/>
          <w:color w:val="4F81BD" w:themeColor="accent1"/>
          <w:sz w:val="18"/>
          <w:szCs w:val="18"/>
          <w:lang w:eastAsia="sk-SK"/>
        </w:rPr>
        <w:t>v rámci ITMS 2014+ sa vygeneruje automatický názov MAS</w:t>
      </w:r>
      <w:r w:rsidR="007E73E5" w:rsidRPr="00463406">
        <w:rPr>
          <w:rFonts w:eastAsia="Times New Roman" w:cstheme="minorHAnsi"/>
          <w:i/>
          <w:color w:val="1F497D" w:themeColor="text2"/>
          <w:sz w:val="18"/>
          <w:szCs w:val="18"/>
          <w:lang w:eastAsia="sk-SK"/>
        </w:rPr>
        <w:t xml:space="preserve"> </w:t>
      </w:r>
      <w:r w:rsidR="007E73E5" w:rsidRPr="00463406">
        <w:rPr>
          <w:rFonts w:cstheme="minorHAnsi"/>
          <w:sz w:val="18"/>
          <w:szCs w:val="18"/>
        </w:rPr>
        <w:t xml:space="preserve"> </w:t>
      </w:r>
      <w:r w:rsidR="00A821B6" w:rsidRPr="00463406">
        <w:rPr>
          <w:color w:val="000000" w:themeColor="text1"/>
        </w:rPr>
        <w:t>(ďalej len „MAS“)</w:t>
      </w:r>
      <w:r w:rsidR="00A821B6" w:rsidRPr="00463406">
        <w:rPr>
          <w:color w:val="000000"/>
        </w:rPr>
        <w:t xml:space="preserve"> </w:t>
      </w:r>
      <w:r w:rsidR="009835A9" w:rsidRPr="00463406">
        <w:rPr>
          <w:color w:val="000000" w:themeColor="text1"/>
        </w:rPr>
        <w:t xml:space="preserve">vyhlasuje v zmysle ustanovení § 17 zákona č. 292/2014 Z. z. o príspevku poskytovanom z európskych štrukturálnych a investičných </w:t>
      </w:r>
    </w:p>
    <w:p w14:paraId="0A80C845" w14:textId="615B39BE" w:rsidR="00A84654" w:rsidRPr="00463406" w:rsidRDefault="009835A9" w:rsidP="008E7CFC">
      <w:pPr>
        <w:suppressAutoHyphens/>
        <w:autoSpaceDN w:val="0"/>
        <w:spacing w:after="0" w:line="240" w:lineRule="auto"/>
        <w:jc w:val="center"/>
        <w:textAlignment w:val="baseline"/>
        <w:rPr>
          <w:rFonts w:cs="Arial"/>
          <w:color w:val="000000" w:themeColor="text1"/>
        </w:rPr>
      </w:pPr>
      <w:r w:rsidRPr="00463406">
        <w:rPr>
          <w:color w:val="000000" w:themeColor="text1"/>
        </w:rPr>
        <w:t>fondov a</w:t>
      </w:r>
      <w:r w:rsidR="00705302" w:rsidRPr="00463406">
        <w:rPr>
          <w:color w:val="000000" w:themeColor="text1"/>
        </w:rPr>
        <w:t> </w:t>
      </w:r>
      <w:r w:rsidRPr="00463406">
        <w:rPr>
          <w:color w:val="000000" w:themeColor="text1"/>
        </w:rPr>
        <w:t>o</w:t>
      </w:r>
      <w:r w:rsidR="00705302" w:rsidRPr="00463406">
        <w:rPr>
          <w:color w:val="000000" w:themeColor="text1"/>
        </w:rPr>
        <w:t> </w:t>
      </w:r>
      <w:r w:rsidRPr="00463406">
        <w:rPr>
          <w:color w:val="000000" w:themeColor="text1"/>
        </w:rPr>
        <w:t>zmene a doplnení niektorých zákonov</w:t>
      </w:r>
      <w:r w:rsidR="009E2641" w:rsidRPr="00463406">
        <w:rPr>
          <w:color w:val="000000" w:themeColor="text1"/>
        </w:rPr>
        <w:t xml:space="preserve"> </w:t>
      </w:r>
      <w:r w:rsidR="00CF7238" w:rsidRPr="00463406">
        <w:rPr>
          <w:color w:val="000000" w:themeColor="text1"/>
        </w:rPr>
        <w:t>(ďalej len „zákon o príspevku</w:t>
      </w:r>
      <w:r w:rsidR="009E2641" w:rsidRPr="00463406">
        <w:rPr>
          <w:color w:val="000000" w:themeColor="text1"/>
        </w:rPr>
        <w:t xml:space="preserve"> z EŠIF“)</w:t>
      </w:r>
    </w:p>
    <w:p w14:paraId="098FB6BE" w14:textId="77777777" w:rsidR="00A84654" w:rsidRPr="00463406" w:rsidRDefault="00A84654" w:rsidP="00787EEA">
      <w:pPr>
        <w:suppressAutoHyphens/>
        <w:autoSpaceDN w:val="0"/>
        <w:spacing w:after="0" w:line="240" w:lineRule="auto"/>
        <w:jc w:val="both"/>
        <w:textAlignment w:val="baseline"/>
        <w:rPr>
          <w:rFonts w:cs="Arial"/>
          <w:color w:val="000000" w:themeColor="text1"/>
        </w:rPr>
      </w:pPr>
    </w:p>
    <w:p w14:paraId="696248EC" w14:textId="77777777" w:rsidR="00787EEA" w:rsidRPr="00463406" w:rsidRDefault="00787EEA" w:rsidP="00787EEA">
      <w:pPr>
        <w:spacing w:after="0" w:line="360" w:lineRule="auto"/>
        <w:ind w:left="-284"/>
        <w:jc w:val="center"/>
        <w:rPr>
          <w:rFonts w:eastAsia="Times New Roman" w:cs="Times New Roman"/>
          <w:b/>
          <w:color w:val="000000" w:themeColor="text1"/>
          <w:sz w:val="26"/>
          <w:szCs w:val="26"/>
          <w:lang w:eastAsia="sk-SK"/>
        </w:rPr>
      </w:pPr>
      <w:r w:rsidRPr="00463406">
        <w:rPr>
          <w:rFonts w:eastAsia="Times New Roman" w:cs="Times New Roman"/>
          <w:b/>
          <w:color w:val="000000" w:themeColor="text1"/>
          <w:sz w:val="26"/>
          <w:szCs w:val="26"/>
          <w:lang w:eastAsia="sk-SK"/>
        </w:rPr>
        <w:t>vyhlasuje</w:t>
      </w:r>
    </w:p>
    <w:p w14:paraId="518A1BD7" w14:textId="77777777" w:rsidR="003E7444" w:rsidRPr="00463406" w:rsidRDefault="003E7444" w:rsidP="008E7CFC">
      <w:pPr>
        <w:suppressAutoHyphens/>
        <w:autoSpaceDN w:val="0"/>
        <w:spacing w:after="0" w:line="240" w:lineRule="auto"/>
        <w:textAlignment w:val="baseline"/>
        <w:rPr>
          <w:rFonts w:cs="Arial"/>
          <w:color w:val="000000" w:themeColor="text1"/>
          <w:sz w:val="26"/>
          <w:szCs w:val="26"/>
        </w:rPr>
      </w:pPr>
    </w:p>
    <w:p w14:paraId="3A5AF673" w14:textId="23846CE2" w:rsidR="00972BB6" w:rsidRPr="00463406" w:rsidRDefault="00787EEA" w:rsidP="00787EEA">
      <w:pPr>
        <w:suppressAutoHyphens/>
        <w:autoSpaceDN w:val="0"/>
        <w:spacing w:after="0" w:line="240" w:lineRule="auto"/>
        <w:jc w:val="center"/>
        <w:textAlignment w:val="baseline"/>
        <w:rPr>
          <w:rFonts w:ascii="Calibri" w:eastAsia="Arial Unicode MS" w:hAnsi="Calibri" w:cs="Times New Roman"/>
          <w:b/>
          <w:bCs/>
          <w:kern w:val="3"/>
          <w:sz w:val="26"/>
          <w:szCs w:val="26"/>
          <w:lang w:eastAsia="zh-CN"/>
        </w:rPr>
      </w:pPr>
      <w:r w:rsidRPr="00463406">
        <w:rPr>
          <w:rFonts w:cs="Arial"/>
          <w:b/>
          <w:color w:val="000000" w:themeColor="text1"/>
          <w:sz w:val="26"/>
          <w:szCs w:val="26"/>
        </w:rPr>
        <w:t xml:space="preserve">Výzvu na predkladanie Žiadostí o poskytnutie nenávratného finančného príspevku </w:t>
      </w:r>
      <w:r w:rsidR="009835A9" w:rsidRPr="00463406">
        <w:rPr>
          <w:rFonts w:cs="Arial"/>
          <w:b/>
          <w:color w:val="000000" w:themeColor="text1"/>
          <w:sz w:val="26"/>
          <w:szCs w:val="26"/>
        </w:rPr>
        <w:t>v rámci implementácie stratégie miest</w:t>
      </w:r>
      <w:r w:rsidR="006E0E7E" w:rsidRPr="00463406">
        <w:rPr>
          <w:rFonts w:cs="Arial"/>
          <w:b/>
          <w:color w:val="000000" w:themeColor="text1"/>
          <w:sz w:val="26"/>
          <w:szCs w:val="26"/>
        </w:rPr>
        <w:t>neho rozvoja vedeného komunitou</w:t>
      </w:r>
      <w:r w:rsidR="004569A8" w:rsidRPr="00463406">
        <w:rPr>
          <w:rFonts w:cs="Arial"/>
          <w:b/>
          <w:color w:val="000000" w:themeColor="text1"/>
          <w:sz w:val="26"/>
          <w:szCs w:val="26"/>
        </w:rPr>
        <w:t xml:space="preserve"> z</w:t>
      </w:r>
      <w:r w:rsidR="00F766C6" w:rsidRPr="00463406">
        <w:rPr>
          <w:rFonts w:cs="Arial"/>
          <w:b/>
          <w:color w:val="000000" w:themeColor="text1"/>
          <w:sz w:val="26"/>
          <w:szCs w:val="26"/>
        </w:rPr>
        <w:t> </w:t>
      </w:r>
      <w:r w:rsidR="004569A8" w:rsidRPr="00463406">
        <w:rPr>
          <w:rFonts w:cs="Arial"/>
          <w:b/>
          <w:color w:val="000000" w:themeColor="text1"/>
          <w:sz w:val="26"/>
          <w:szCs w:val="26"/>
        </w:rPr>
        <w:t>Programu rozvoja vidieka SR 2014 – 202</w:t>
      </w:r>
      <w:r w:rsidR="00186BD9" w:rsidRPr="00463406">
        <w:rPr>
          <w:rFonts w:cs="Arial"/>
          <w:b/>
          <w:color w:val="000000" w:themeColor="text1"/>
          <w:sz w:val="26"/>
          <w:szCs w:val="26"/>
        </w:rPr>
        <w:t>2</w:t>
      </w:r>
      <w:r w:rsidR="0079286A" w:rsidRPr="00463406">
        <w:rPr>
          <w:rStyle w:val="Odkaznapoznmkupodiarou"/>
          <w:b/>
          <w:color w:val="000000" w:themeColor="text1"/>
          <w:sz w:val="26"/>
          <w:szCs w:val="26"/>
        </w:rPr>
        <w:footnoteReference w:id="1"/>
      </w:r>
    </w:p>
    <w:p w14:paraId="4EAD7078" w14:textId="77777777" w:rsidR="00972BB6" w:rsidRPr="00463406" w:rsidRDefault="00972BB6" w:rsidP="00787EEA">
      <w:pPr>
        <w:tabs>
          <w:tab w:val="center" w:pos="4536"/>
          <w:tab w:val="right" w:pos="9072"/>
        </w:tabs>
        <w:spacing w:after="0" w:line="240" w:lineRule="auto"/>
        <w:rPr>
          <w:rFonts w:ascii="Calibri" w:eastAsia="Times New Roman" w:hAnsi="Calibri" w:cs="Times New Roman"/>
          <w:b/>
          <w:bCs/>
          <w:sz w:val="24"/>
          <w:szCs w:val="24"/>
          <w:lang w:eastAsia="sk-SK"/>
        </w:rPr>
      </w:pPr>
    </w:p>
    <w:p w14:paraId="6BB49A85" w14:textId="77777777" w:rsidR="00B566AB" w:rsidRPr="00463406" w:rsidRDefault="00B566AB" w:rsidP="00787EEA">
      <w:pPr>
        <w:tabs>
          <w:tab w:val="center" w:pos="4536"/>
          <w:tab w:val="right" w:pos="9072"/>
        </w:tabs>
        <w:spacing w:after="0" w:line="240" w:lineRule="auto"/>
        <w:rPr>
          <w:rFonts w:ascii="Calibri" w:eastAsia="Times New Roman" w:hAnsi="Calibri" w:cs="Times New Roman"/>
          <w:b/>
          <w:bCs/>
          <w:sz w:val="24"/>
          <w:szCs w:val="24"/>
          <w:lang w:eastAsia="sk-SK"/>
        </w:rPr>
      </w:pPr>
    </w:p>
    <w:tbl>
      <w:tblPr>
        <w:tblStyle w:val="Mriekatabuky"/>
        <w:tblW w:w="9209" w:type="dxa"/>
        <w:tblLook w:val="04A0" w:firstRow="1" w:lastRow="0" w:firstColumn="1" w:lastColumn="0" w:noHBand="0" w:noVBand="1"/>
      </w:tblPr>
      <w:tblGrid>
        <w:gridCol w:w="2079"/>
        <w:gridCol w:w="7130"/>
      </w:tblGrid>
      <w:tr w:rsidR="00B566AB" w:rsidRPr="00463406" w14:paraId="01F4E649" w14:textId="77777777" w:rsidTr="00A03FE5">
        <w:trPr>
          <w:trHeight w:val="454"/>
        </w:trPr>
        <w:tc>
          <w:tcPr>
            <w:tcW w:w="2079" w:type="dxa"/>
            <w:shd w:val="clear" w:color="auto" w:fill="auto"/>
            <w:vAlign w:val="center"/>
          </w:tcPr>
          <w:p w14:paraId="21D3CF24" w14:textId="5590E304" w:rsidR="001F1B2E" w:rsidRPr="00463406" w:rsidRDefault="00B566AB" w:rsidP="00864E82">
            <w:pPr>
              <w:rPr>
                <w:rFonts w:eastAsia="Times New Roman" w:cs="Times New Roman"/>
                <w:b/>
                <w:sz w:val="16"/>
                <w:szCs w:val="16"/>
                <w:lang w:eastAsia="sk-SK"/>
              </w:rPr>
            </w:pPr>
            <w:r w:rsidRPr="00463406">
              <w:rPr>
                <w:rFonts w:eastAsia="Times New Roman" w:cs="Times New Roman"/>
                <w:b/>
                <w:lang w:eastAsia="sk-SK"/>
              </w:rPr>
              <w:t>Zameranie</w:t>
            </w:r>
            <w:r w:rsidR="00864E82" w:rsidRPr="00463406">
              <w:rPr>
                <w:rStyle w:val="Odkaznapoznmkupodiarou"/>
                <w:rFonts w:eastAsia="Times New Roman"/>
                <w:b/>
                <w:lang w:eastAsia="sk-SK"/>
              </w:rPr>
              <w:footnoteReference w:id="2"/>
            </w:r>
            <w:r w:rsidRPr="00463406">
              <w:rPr>
                <w:rFonts w:eastAsia="Times New Roman" w:cs="Times New Roman"/>
                <w:b/>
                <w:lang w:eastAsia="sk-SK"/>
              </w:rPr>
              <w:t>výzvy</w:t>
            </w:r>
          </w:p>
        </w:tc>
        <w:tc>
          <w:tcPr>
            <w:tcW w:w="7130" w:type="dxa"/>
            <w:shd w:val="clear" w:color="auto" w:fill="auto"/>
            <w:vAlign w:val="center"/>
          </w:tcPr>
          <w:p w14:paraId="55BE55F8" w14:textId="092FFEEF" w:rsidR="00B566AB" w:rsidRPr="00463406" w:rsidRDefault="0043469D" w:rsidP="002B04F4">
            <w:pPr>
              <w:jc w:val="both"/>
              <w:rPr>
                <w:rFonts w:eastAsia="Times New Roman" w:cs="Times New Roman"/>
                <w:b/>
                <w:color w:val="4F81BD" w:themeColor="accent1"/>
                <w:sz w:val="18"/>
                <w:szCs w:val="18"/>
                <w:lang w:eastAsia="sk-SK"/>
              </w:rPr>
            </w:pPr>
            <w:r w:rsidRPr="00463406">
              <w:rPr>
                <w:rFonts w:eastAsia="Arial Unicode MS" w:cs="Arial"/>
                <w:i/>
                <w:color w:val="4F81BD" w:themeColor="accent1"/>
                <w:kern w:val="3"/>
                <w:sz w:val="18"/>
                <w:szCs w:val="18"/>
                <w:lang w:eastAsia="zh-CN"/>
              </w:rPr>
              <w:t xml:space="preserve">uvedie sa </w:t>
            </w:r>
            <w:r w:rsidR="007E73E5" w:rsidRPr="00463406">
              <w:rPr>
                <w:rFonts w:eastAsia="Arial Unicode MS" w:cs="Arial"/>
                <w:i/>
                <w:color w:val="4F81BD" w:themeColor="accent1"/>
                <w:kern w:val="3"/>
                <w:sz w:val="18"/>
                <w:szCs w:val="18"/>
                <w:lang w:eastAsia="zh-CN"/>
              </w:rPr>
              <w:t xml:space="preserve">kód a </w:t>
            </w:r>
            <w:r w:rsidRPr="00463406">
              <w:rPr>
                <w:rFonts w:eastAsia="Arial Unicode MS" w:cs="Arial"/>
                <w:i/>
                <w:color w:val="4F81BD" w:themeColor="accent1"/>
                <w:kern w:val="3"/>
                <w:sz w:val="18"/>
                <w:szCs w:val="18"/>
                <w:lang w:eastAsia="zh-CN"/>
              </w:rPr>
              <w:t>názov podopatrenia v zmysle PRV SR 2014 – 202</w:t>
            </w:r>
            <w:r w:rsidR="00186BD9" w:rsidRPr="00463406">
              <w:rPr>
                <w:rFonts w:eastAsia="Arial Unicode MS" w:cs="Arial"/>
                <w:i/>
                <w:color w:val="4F81BD" w:themeColor="accent1"/>
                <w:kern w:val="3"/>
                <w:sz w:val="18"/>
                <w:szCs w:val="18"/>
                <w:lang w:eastAsia="zh-CN"/>
              </w:rPr>
              <w:t>2</w:t>
            </w:r>
            <w:r w:rsidRPr="00463406">
              <w:rPr>
                <w:rFonts w:eastAsia="Arial Unicode MS" w:cs="Arial"/>
                <w:i/>
                <w:color w:val="4F81BD" w:themeColor="accent1"/>
                <w:kern w:val="3"/>
                <w:sz w:val="18"/>
                <w:szCs w:val="18"/>
                <w:lang w:eastAsia="zh-CN"/>
              </w:rPr>
              <w:t xml:space="preserve">, resp. </w:t>
            </w:r>
            <w:r w:rsidRPr="00463406">
              <w:rPr>
                <w:rFonts w:cs="Times New Roman"/>
                <w:i/>
                <w:color w:val="4F81BD" w:themeColor="accent1"/>
                <w:sz w:val="18"/>
                <w:szCs w:val="18"/>
              </w:rPr>
              <w:t>nariadenia (EÚ) č. 808/2014</w:t>
            </w:r>
            <w:r w:rsidR="007E73E5" w:rsidRPr="00463406">
              <w:rPr>
                <w:rFonts w:cs="Times New Roman"/>
                <w:i/>
                <w:color w:val="4F81BD" w:themeColor="accent1"/>
                <w:sz w:val="18"/>
                <w:szCs w:val="18"/>
              </w:rPr>
              <w:t xml:space="preserve"> v zmysle stratégie CLLD</w:t>
            </w:r>
            <w:r w:rsidR="008C6DAA" w:rsidRPr="00463406">
              <w:rPr>
                <w:rStyle w:val="Odkaznapoznmkupodiarou"/>
                <w:i/>
                <w:color w:val="4F81BD" w:themeColor="accent1"/>
                <w:sz w:val="18"/>
                <w:szCs w:val="18"/>
              </w:rPr>
              <w:footnoteReference w:id="3"/>
            </w:r>
          </w:p>
        </w:tc>
      </w:tr>
      <w:tr w:rsidR="00B566AB" w:rsidRPr="00463406" w14:paraId="532B26EC" w14:textId="77777777" w:rsidTr="00A03FE5">
        <w:trPr>
          <w:trHeight w:val="454"/>
        </w:trPr>
        <w:tc>
          <w:tcPr>
            <w:tcW w:w="2079" w:type="dxa"/>
            <w:shd w:val="clear" w:color="auto" w:fill="auto"/>
            <w:vAlign w:val="center"/>
          </w:tcPr>
          <w:p w14:paraId="2B33342B" w14:textId="77777777" w:rsidR="00B566AB" w:rsidRPr="00463406" w:rsidRDefault="00B566AB" w:rsidP="00100BEB">
            <w:pPr>
              <w:rPr>
                <w:rFonts w:eastAsia="Times New Roman" w:cs="Times New Roman"/>
                <w:b/>
                <w:lang w:eastAsia="sk-SK"/>
              </w:rPr>
            </w:pPr>
            <w:r w:rsidRPr="00463406">
              <w:rPr>
                <w:rFonts w:eastAsia="Times New Roman" w:cs="Times New Roman"/>
                <w:b/>
                <w:lang w:eastAsia="sk-SK"/>
              </w:rPr>
              <w:t>Kód výzvy</w:t>
            </w:r>
          </w:p>
        </w:tc>
        <w:tc>
          <w:tcPr>
            <w:tcW w:w="7130" w:type="dxa"/>
            <w:shd w:val="clear" w:color="auto" w:fill="auto"/>
            <w:vAlign w:val="center"/>
          </w:tcPr>
          <w:p w14:paraId="6665318F" w14:textId="59677C68" w:rsidR="00B566AB" w:rsidRPr="00463406" w:rsidRDefault="008C6DAA" w:rsidP="002B04F4">
            <w:pPr>
              <w:pStyle w:val="Textpoznmkypodiarou"/>
              <w:jc w:val="both"/>
              <w:rPr>
                <w:rFonts w:asciiTheme="minorHAnsi" w:hAnsiTheme="minorHAnsi" w:cstheme="minorHAnsi"/>
                <w:i/>
                <w:color w:val="4F81BD" w:themeColor="accent1"/>
                <w:sz w:val="18"/>
                <w:szCs w:val="18"/>
              </w:rPr>
            </w:pPr>
            <w:r w:rsidRPr="00463406">
              <w:rPr>
                <w:rFonts w:asciiTheme="minorHAnsi" w:hAnsiTheme="minorHAnsi" w:cstheme="minorHAnsi"/>
                <w:i/>
                <w:color w:val="4F81BD" w:themeColor="accent1"/>
                <w:sz w:val="18"/>
                <w:szCs w:val="18"/>
              </w:rPr>
              <w:t xml:space="preserve">uvedie sa </w:t>
            </w:r>
            <w:r w:rsidRPr="00463406">
              <w:rPr>
                <w:rFonts w:asciiTheme="minorHAnsi" w:hAnsiTheme="minorHAnsi" w:cstheme="minorHAnsi"/>
                <w:bCs/>
                <w:i/>
                <w:color w:val="4F81BD" w:themeColor="accent1"/>
                <w:sz w:val="18"/>
                <w:szCs w:val="18"/>
              </w:rPr>
              <w:t xml:space="preserve"> kód MAS/číslo podopatrenia PRV SR 2014 – 202</w:t>
            </w:r>
            <w:r w:rsidR="00186BD9" w:rsidRPr="00463406">
              <w:rPr>
                <w:rFonts w:asciiTheme="minorHAnsi" w:hAnsiTheme="minorHAnsi" w:cstheme="minorHAnsi"/>
                <w:bCs/>
                <w:i/>
                <w:color w:val="4F81BD" w:themeColor="accent1"/>
                <w:sz w:val="18"/>
                <w:szCs w:val="18"/>
              </w:rPr>
              <w:t>2</w:t>
            </w:r>
            <w:r w:rsidRPr="00463406">
              <w:rPr>
                <w:rFonts w:asciiTheme="minorHAnsi" w:hAnsiTheme="minorHAnsi" w:cstheme="minorHAnsi"/>
                <w:bCs/>
                <w:i/>
                <w:color w:val="4F81BD" w:themeColor="accent1"/>
                <w:sz w:val="18"/>
                <w:szCs w:val="18"/>
              </w:rPr>
              <w:t>, resp. nariadenia  (EÚ) č. 808/2014/poradie výzvy</w:t>
            </w:r>
            <w:r w:rsidRPr="00463406">
              <w:rPr>
                <w:rStyle w:val="Odkaznapoznmkupodiarou"/>
                <w:rFonts w:asciiTheme="minorHAnsi" w:hAnsiTheme="minorHAnsi"/>
                <w:bCs/>
                <w:i/>
                <w:color w:val="4F81BD" w:themeColor="accent1"/>
                <w:sz w:val="18"/>
                <w:szCs w:val="18"/>
              </w:rPr>
              <w:footnoteReference w:id="4"/>
            </w:r>
          </w:p>
        </w:tc>
      </w:tr>
      <w:tr w:rsidR="00B566AB" w:rsidRPr="00463406" w14:paraId="0E2924EA" w14:textId="77777777" w:rsidTr="00A03FE5">
        <w:trPr>
          <w:trHeight w:val="454"/>
        </w:trPr>
        <w:tc>
          <w:tcPr>
            <w:tcW w:w="2079" w:type="dxa"/>
            <w:shd w:val="clear" w:color="auto" w:fill="auto"/>
            <w:vAlign w:val="center"/>
          </w:tcPr>
          <w:p w14:paraId="3980FBC2" w14:textId="77777777" w:rsidR="00B566AB" w:rsidRPr="00463406" w:rsidRDefault="002C7845" w:rsidP="00100BEB">
            <w:pPr>
              <w:rPr>
                <w:rFonts w:eastAsia="Times New Roman" w:cs="Times New Roman"/>
                <w:b/>
                <w:lang w:eastAsia="sk-SK"/>
              </w:rPr>
            </w:pPr>
            <w:proofErr w:type="spellStart"/>
            <w:r w:rsidRPr="00463406">
              <w:rPr>
                <w:rFonts w:cs="Times New Roman"/>
                <w:b/>
              </w:rPr>
              <w:t>Podo</w:t>
            </w:r>
            <w:r w:rsidR="00E3486F" w:rsidRPr="00463406">
              <w:rPr>
                <w:rFonts w:cs="Times New Roman"/>
                <w:b/>
              </w:rPr>
              <w:t>patrenie</w:t>
            </w:r>
            <w:proofErr w:type="spellEnd"/>
            <w:r w:rsidR="00E3486F" w:rsidRPr="00463406">
              <w:rPr>
                <w:rFonts w:cs="Times New Roman"/>
                <w:b/>
              </w:rPr>
              <w:t xml:space="preserve"> </w:t>
            </w:r>
            <w:r w:rsidR="00B566AB" w:rsidRPr="00463406">
              <w:rPr>
                <w:rFonts w:cs="Times New Roman"/>
                <w:b/>
              </w:rPr>
              <w:t xml:space="preserve"> </w:t>
            </w:r>
          </w:p>
        </w:tc>
        <w:tc>
          <w:tcPr>
            <w:tcW w:w="7130" w:type="dxa"/>
            <w:shd w:val="clear" w:color="auto" w:fill="auto"/>
            <w:vAlign w:val="center"/>
          </w:tcPr>
          <w:p w14:paraId="79B0EEE2" w14:textId="64431E64" w:rsidR="00DF79B2" w:rsidRPr="00463406" w:rsidRDefault="00DF79B2" w:rsidP="002C7845">
            <w:pPr>
              <w:pStyle w:val="Textbodyindent"/>
              <w:ind w:left="742" w:hanging="742"/>
              <w:rPr>
                <w:rFonts w:asciiTheme="minorHAnsi" w:hAnsiTheme="minorHAnsi" w:cstheme="minorHAnsi"/>
                <w:b/>
                <w:color w:val="4F81BD" w:themeColor="accent1"/>
              </w:rPr>
            </w:pPr>
            <w:r w:rsidRPr="00463406">
              <w:rPr>
                <w:rFonts w:asciiTheme="minorHAnsi" w:eastAsia="Times New Roman" w:hAnsiTheme="minorHAnsi" w:cstheme="minorHAnsi"/>
                <w:i/>
                <w:color w:val="4F81BD" w:themeColor="accent1"/>
                <w:sz w:val="18"/>
                <w:szCs w:val="18"/>
                <w:lang w:eastAsia="sk-SK"/>
              </w:rPr>
              <w:t xml:space="preserve">v rámci ITMS 2014+ sa vygeneruje </w:t>
            </w:r>
            <w:r w:rsidR="006B6C90" w:rsidRPr="00463406">
              <w:rPr>
                <w:rFonts w:asciiTheme="minorHAnsi" w:eastAsia="Times New Roman" w:hAnsiTheme="minorHAnsi" w:cstheme="minorHAnsi"/>
                <w:i/>
                <w:color w:val="4F81BD" w:themeColor="accent1"/>
                <w:sz w:val="18"/>
                <w:szCs w:val="18"/>
                <w:lang w:eastAsia="sk-SK"/>
              </w:rPr>
              <w:t>automaticky</w:t>
            </w:r>
            <w:r w:rsidR="006B6C90" w:rsidRPr="00463406">
              <w:rPr>
                <w:rFonts w:asciiTheme="minorHAnsi" w:hAnsiTheme="minorHAnsi" w:cstheme="minorHAnsi"/>
                <w:b/>
                <w:color w:val="4F81BD" w:themeColor="accent1"/>
              </w:rPr>
              <w:t xml:space="preserve"> </w:t>
            </w:r>
          </w:p>
          <w:p w14:paraId="56E4449D" w14:textId="3982B34B" w:rsidR="00B566AB" w:rsidRPr="00463406" w:rsidRDefault="002C7845" w:rsidP="006B56FA">
            <w:pPr>
              <w:pStyle w:val="Textbodyindent"/>
              <w:ind w:left="742" w:hanging="742"/>
              <w:rPr>
                <w:rFonts w:asciiTheme="minorHAnsi" w:hAnsiTheme="minorHAnsi"/>
                <w:color w:val="000000"/>
              </w:rPr>
            </w:pPr>
            <w:r w:rsidRPr="00463406">
              <w:rPr>
                <w:rFonts w:asciiTheme="minorHAnsi" w:hAnsiTheme="minorHAnsi"/>
                <w:b/>
                <w:color w:val="000000"/>
              </w:rPr>
              <w:lastRenderedPageBreak/>
              <w:t>19.2 – Podpora na vykonávanie operácií v rámci stratégie miestneho rozvoja vedeného komunitou</w:t>
            </w:r>
          </w:p>
        </w:tc>
      </w:tr>
    </w:tbl>
    <w:p w14:paraId="3F05FE09" w14:textId="77777777" w:rsidR="00972BB6" w:rsidRPr="00463406" w:rsidRDefault="00972BB6" w:rsidP="00972BB6">
      <w:pPr>
        <w:spacing w:after="0" w:line="240" w:lineRule="auto"/>
        <w:rPr>
          <w:rFonts w:eastAsia="Times New Roman" w:cs="Times New Roman"/>
          <w:sz w:val="24"/>
          <w:szCs w:val="24"/>
          <w:lang w:eastAsia="sk-SK"/>
        </w:rPr>
      </w:pPr>
    </w:p>
    <w:tbl>
      <w:tblPr>
        <w:tblStyle w:val="Mriekatabuky"/>
        <w:tblW w:w="9286" w:type="dxa"/>
        <w:tblLayout w:type="fixed"/>
        <w:tblLook w:val="04A0" w:firstRow="1" w:lastRow="0" w:firstColumn="1" w:lastColumn="0" w:noHBand="0" w:noVBand="1"/>
      </w:tblPr>
      <w:tblGrid>
        <w:gridCol w:w="3936"/>
        <w:gridCol w:w="5350"/>
      </w:tblGrid>
      <w:tr w:rsidR="00972BB6" w:rsidRPr="00463406" w14:paraId="7439E206" w14:textId="77777777" w:rsidTr="00A03FE5">
        <w:trPr>
          <w:trHeight w:val="454"/>
        </w:trPr>
        <w:tc>
          <w:tcPr>
            <w:tcW w:w="9286" w:type="dxa"/>
            <w:gridSpan w:val="2"/>
            <w:shd w:val="clear" w:color="auto" w:fill="auto"/>
            <w:vAlign w:val="center"/>
          </w:tcPr>
          <w:p w14:paraId="63EF73C9" w14:textId="77777777" w:rsidR="00972BB6" w:rsidRPr="00463406" w:rsidRDefault="00972BB6" w:rsidP="00F03138">
            <w:pPr>
              <w:rPr>
                <w:rFonts w:eastAsia="Times New Roman" w:cs="Times New Roman"/>
                <w:sz w:val="24"/>
                <w:szCs w:val="24"/>
                <w:lang w:eastAsia="sk-SK"/>
              </w:rPr>
            </w:pPr>
            <w:r w:rsidRPr="00463406">
              <w:rPr>
                <w:rFonts w:eastAsia="Times New Roman" w:cs="Times New Roman"/>
                <w:b/>
                <w:color w:val="4F81BD" w:themeColor="accent1"/>
                <w:sz w:val="24"/>
                <w:szCs w:val="24"/>
                <w:lang w:eastAsia="sk-SK"/>
              </w:rPr>
              <w:t>1. F</w:t>
            </w:r>
            <w:r w:rsidR="00F03138" w:rsidRPr="00463406">
              <w:rPr>
                <w:rFonts w:eastAsia="Times New Roman" w:cs="Times New Roman"/>
                <w:b/>
                <w:color w:val="4F81BD" w:themeColor="accent1"/>
                <w:sz w:val="24"/>
                <w:szCs w:val="24"/>
                <w:lang w:eastAsia="sk-SK"/>
              </w:rPr>
              <w:t xml:space="preserve">ORMÁLNE NÁLEŽITOSTI </w:t>
            </w:r>
          </w:p>
        </w:tc>
      </w:tr>
      <w:tr w:rsidR="00972BB6" w:rsidRPr="00463406" w14:paraId="0B7A772E" w14:textId="77777777" w:rsidTr="00A03FE5">
        <w:trPr>
          <w:trHeight w:val="454"/>
        </w:trPr>
        <w:tc>
          <w:tcPr>
            <w:tcW w:w="3936" w:type="dxa"/>
            <w:shd w:val="clear" w:color="auto" w:fill="auto"/>
            <w:vAlign w:val="center"/>
          </w:tcPr>
          <w:p w14:paraId="6BA0F19E" w14:textId="77777777" w:rsidR="00972BB6" w:rsidRPr="00463406" w:rsidRDefault="00972BB6" w:rsidP="00A84654">
            <w:pPr>
              <w:jc w:val="both"/>
              <w:rPr>
                <w:rFonts w:eastAsia="Times New Roman" w:cs="Times New Roman"/>
                <w:b/>
                <w:sz w:val="20"/>
                <w:szCs w:val="20"/>
                <w:lang w:eastAsia="sk-SK"/>
              </w:rPr>
            </w:pPr>
            <w:r w:rsidRPr="00463406">
              <w:rPr>
                <w:rFonts w:eastAsia="Times New Roman" w:cs="Times New Roman"/>
                <w:b/>
                <w:sz w:val="20"/>
                <w:szCs w:val="20"/>
                <w:lang w:eastAsia="sk-SK"/>
              </w:rPr>
              <w:t>Program</w:t>
            </w:r>
          </w:p>
        </w:tc>
        <w:tc>
          <w:tcPr>
            <w:tcW w:w="5350" w:type="dxa"/>
            <w:shd w:val="clear" w:color="auto" w:fill="auto"/>
            <w:vAlign w:val="center"/>
          </w:tcPr>
          <w:p w14:paraId="5573E7BF" w14:textId="09732251" w:rsidR="007E73E5" w:rsidRPr="00463406" w:rsidRDefault="00DF79B2" w:rsidP="007E73E5">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v</w:t>
            </w:r>
            <w:r w:rsidR="007E73E5" w:rsidRPr="00463406">
              <w:rPr>
                <w:rFonts w:asciiTheme="minorHAnsi" w:eastAsia="Times New Roman" w:hAnsiTheme="minorHAnsi" w:cstheme="minorHAnsi"/>
                <w:i/>
                <w:color w:val="4F81BD" w:themeColor="accent1"/>
                <w:sz w:val="16"/>
                <w:szCs w:val="16"/>
                <w:lang w:eastAsia="sk-SK"/>
              </w:rPr>
              <w:t xml:space="preserve"> rámci ITMS 2014+ sa vygeneruje </w:t>
            </w:r>
            <w:r w:rsidR="006B6C90" w:rsidRPr="00463406">
              <w:rPr>
                <w:rFonts w:asciiTheme="minorHAnsi" w:eastAsia="Times New Roman" w:hAnsiTheme="minorHAnsi" w:cstheme="minorHAnsi"/>
                <w:i/>
                <w:color w:val="4F81BD" w:themeColor="accent1"/>
                <w:sz w:val="16"/>
                <w:szCs w:val="16"/>
                <w:lang w:eastAsia="sk-SK"/>
              </w:rPr>
              <w:t>automaticky (alebo doplniť:</w:t>
            </w:r>
            <w:r w:rsidR="002B04F4" w:rsidRPr="00463406">
              <w:rPr>
                <w:rFonts w:asciiTheme="minorHAnsi" w:eastAsia="Times New Roman" w:hAnsiTheme="minorHAnsi" w:cstheme="minorHAnsi"/>
                <w:i/>
                <w:color w:val="4F81BD" w:themeColor="accent1"/>
                <w:sz w:val="16"/>
                <w:szCs w:val="16"/>
                <w:lang w:eastAsia="sk-SK"/>
              </w:rPr>
              <w:t xml:space="preserve"> </w:t>
            </w:r>
            <w:r w:rsidR="006B6C90" w:rsidRPr="00463406">
              <w:rPr>
                <w:rFonts w:asciiTheme="minorHAnsi" w:eastAsia="Times New Roman" w:hAnsiTheme="minorHAnsi" w:cstheme="minorHAnsi"/>
                <w:i/>
                <w:color w:val="4F81BD" w:themeColor="accent1"/>
                <w:sz w:val="16"/>
                <w:szCs w:val="16"/>
                <w:lang w:eastAsia="sk-SK"/>
              </w:rPr>
              <w:t>text)</w:t>
            </w:r>
          </w:p>
          <w:p w14:paraId="18623AE7" w14:textId="3C435D70" w:rsidR="00972BB6" w:rsidRPr="00463406" w:rsidRDefault="00972BB6" w:rsidP="002B04F4">
            <w:pPr>
              <w:rPr>
                <w:rFonts w:eastAsia="Times New Roman" w:cs="Times New Roman"/>
                <w:b/>
                <w:sz w:val="20"/>
                <w:szCs w:val="20"/>
                <w:lang w:eastAsia="sk-SK"/>
              </w:rPr>
            </w:pPr>
            <w:r w:rsidRPr="00463406">
              <w:rPr>
                <w:rFonts w:eastAsia="Times New Roman" w:cs="Times New Roman"/>
                <w:b/>
                <w:sz w:val="20"/>
                <w:szCs w:val="20"/>
                <w:lang w:eastAsia="sk-SK"/>
              </w:rPr>
              <w:t>Program rozvoja vidieka SR 2014 – 202</w:t>
            </w:r>
            <w:r w:rsidR="00186BD9" w:rsidRPr="00463406">
              <w:rPr>
                <w:rFonts w:eastAsia="Times New Roman" w:cs="Times New Roman"/>
                <w:b/>
                <w:color w:val="000000" w:themeColor="text1"/>
                <w:sz w:val="20"/>
                <w:szCs w:val="20"/>
                <w:lang w:eastAsia="sk-SK"/>
              </w:rPr>
              <w:t>2</w:t>
            </w:r>
          </w:p>
        </w:tc>
      </w:tr>
      <w:tr w:rsidR="00972BB6" w:rsidRPr="00463406" w14:paraId="2A3E1071" w14:textId="77777777" w:rsidTr="00A03FE5">
        <w:trPr>
          <w:trHeight w:val="454"/>
        </w:trPr>
        <w:tc>
          <w:tcPr>
            <w:tcW w:w="3936" w:type="dxa"/>
            <w:shd w:val="clear" w:color="auto" w:fill="auto"/>
            <w:vAlign w:val="center"/>
          </w:tcPr>
          <w:p w14:paraId="0E465B50" w14:textId="6DF722BF" w:rsidR="00972BB6" w:rsidRPr="00463406" w:rsidRDefault="004569A8" w:rsidP="00A84654">
            <w:pPr>
              <w:jc w:val="both"/>
              <w:rPr>
                <w:rFonts w:eastAsia="Times New Roman" w:cs="Times New Roman"/>
                <w:b/>
                <w:sz w:val="16"/>
                <w:szCs w:val="16"/>
                <w:lang w:eastAsia="sk-SK"/>
              </w:rPr>
            </w:pPr>
            <w:r w:rsidRPr="00463406">
              <w:rPr>
                <w:rFonts w:eastAsia="Times New Roman" w:cs="Times New Roman"/>
                <w:b/>
                <w:sz w:val="20"/>
                <w:szCs w:val="20"/>
                <w:lang w:eastAsia="sk-SK"/>
              </w:rPr>
              <w:t>Názov opatrenia</w:t>
            </w:r>
            <w:r w:rsidR="00FB55CA" w:rsidRPr="00463406">
              <w:rPr>
                <w:rFonts w:eastAsia="Times New Roman" w:cs="Times New Roman"/>
                <w:b/>
                <w:sz w:val="20"/>
                <w:szCs w:val="20"/>
                <w:lang w:eastAsia="sk-SK"/>
              </w:rPr>
              <w:t xml:space="preserve"> stratégie</w:t>
            </w:r>
          </w:p>
        </w:tc>
        <w:tc>
          <w:tcPr>
            <w:tcW w:w="5350" w:type="dxa"/>
            <w:shd w:val="clear" w:color="auto" w:fill="auto"/>
            <w:vAlign w:val="center"/>
          </w:tcPr>
          <w:p w14:paraId="3C29CA2E" w14:textId="738C3149" w:rsidR="00972BB6" w:rsidRPr="00463406" w:rsidRDefault="008C6DAA" w:rsidP="006B6C90">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 xml:space="preserve">v rámci ITMS 2014+ sa vygeneruje </w:t>
            </w:r>
            <w:r w:rsidR="006B6C90" w:rsidRPr="00463406">
              <w:rPr>
                <w:rFonts w:asciiTheme="minorHAnsi" w:eastAsia="Times New Roman" w:hAnsiTheme="minorHAnsi" w:cstheme="minorHAnsi"/>
                <w:i/>
                <w:color w:val="4F81BD" w:themeColor="accent1"/>
                <w:sz w:val="16"/>
                <w:szCs w:val="16"/>
                <w:lang w:eastAsia="sk-SK"/>
              </w:rPr>
              <w:t>automaticky</w:t>
            </w:r>
          </w:p>
        </w:tc>
      </w:tr>
      <w:tr w:rsidR="002248A1" w:rsidRPr="00463406" w14:paraId="1B30BC7B" w14:textId="77777777" w:rsidTr="00A03FE5">
        <w:trPr>
          <w:trHeight w:val="454"/>
        </w:trPr>
        <w:tc>
          <w:tcPr>
            <w:tcW w:w="3936" w:type="dxa"/>
            <w:shd w:val="clear" w:color="auto" w:fill="auto"/>
            <w:vAlign w:val="center"/>
          </w:tcPr>
          <w:p w14:paraId="4BB44617" w14:textId="65A87039" w:rsidR="001F1B2E" w:rsidRPr="00463406" w:rsidRDefault="00A84654" w:rsidP="001F1B2E">
            <w:pPr>
              <w:jc w:val="both"/>
              <w:rPr>
                <w:rFonts w:eastAsia="Times New Roman" w:cs="Times New Roman"/>
                <w:b/>
                <w:sz w:val="16"/>
                <w:szCs w:val="16"/>
                <w:lang w:eastAsia="sk-SK"/>
              </w:rPr>
            </w:pPr>
            <w:r w:rsidRPr="00463406">
              <w:rPr>
                <w:rFonts w:cs="Times New Roman"/>
                <w:b/>
                <w:sz w:val="20"/>
                <w:szCs w:val="20"/>
              </w:rPr>
              <w:t>Názov podopatrenia</w:t>
            </w:r>
            <w:r w:rsidR="00FB55CA" w:rsidRPr="00463406">
              <w:rPr>
                <w:rFonts w:cs="Times New Roman"/>
                <w:b/>
                <w:sz w:val="20"/>
                <w:szCs w:val="20"/>
              </w:rPr>
              <w:t xml:space="preserve"> PRV</w:t>
            </w:r>
            <w:r w:rsidR="006B56FA" w:rsidRPr="00463406">
              <w:rPr>
                <w:rStyle w:val="Odkaznapoznmkupodiarou"/>
                <w:b/>
                <w:sz w:val="20"/>
                <w:szCs w:val="20"/>
              </w:rPr>
              <w:footnoteReference w:id="5"/>
            </w:r>
          </w:p>
        </w:tc>
        <w:tc>
          <w:tcPr>
            <w:tcW w:w="5350" w:type="dxa"/>
            <w:vAlign w:val="center"/>
          </w:tcPr>
          <w:p w14:paraId="5DF1AAC2" w14:textId="35596772" w:rsidR="002248A1" w:rsidRPr="00463406" w:rsidRDefault="008C6DAA" w:rsidP="006B6C90">
            <w:pPr>
              <w:pStyle w:val="Textbodyindent"/>
              <w:ind w:left="742" w:hanging="742"/>
              <w:rPr>
                <w:rFonts w:asciiTheme="minorHAnsi" w:hAnsiTheme="minorHAnsi" w:cstheme="minorHAnsi"/>
                <w:color w:val="4F81BD" w:themeColor="accent1"/>
                <w:sz w:val="16"/>
                <w:szCs w:val="16"/>
              </w:rPr>
            </w:pPr>
            <w:r w:rsidRPr="00463406">
              <w:rPr>
                <w:rFonts w:asciiTheme="minorHAnsi" w:eastAsia="Times New Roman" w:hAnsiTheme="minorHAnsi" w:cstheme="minorHAnsi"/>
                <w:i/>
                <w:color w:val="4F81BD" w:themeColor="accent1"/>
                <w:sz w:val="16"/>
                <w:szCs w:val="16"/>
                <w:lang w:eastAsia="sk-SK"/>
              </w:rPr>
              <w:t xml:space="preserve">v rámci ITMS 2014+ sa vygeneruje </w:t>
            </w:r>
            <w:r w:rsidR="006B6C90" w:rsidRPr="00463406">
              <w:rPr>
                <w:rFonts w:asciiTheme="minorHAnsi" w:eastAsia="Times New Roman" w:hAnsiTheme="minorHAnsi" w:cstheme="minorHAnsi"/>
                <w:i/>
                <w:color w:val="4F81BD" w:themeColor="accent1"/>
                <w:sz w:val="16"/>
                <w:szCs w:val="16"/>
                <w:lang w:eastAsia="sk-SK"/>
              </w:rPr>
              <w:t xml:space="preserve">automaticky </w:t>
            </w:r>
          </w:p>
        </w:tc>
      </w:tr>
      <w:tr w:rsidR="00972BB6" w:rsidRPr="00463406" w14:paraId="4E6A2181" w14:textId="77777777" w:rsidTr="00A03FE5">
        <w:trPr>
          <w:trHeight w:val="454"/>
        </w:trPr>
        <w:tc>
          <w:tcPr>
            <w:tcW w:w="3936" w:type="dxa"/>
            <w:shd w:val="clear" w:color="auto" w:fill="auto"/>
            <w:vAlign w:val="center"/>
          </w:tcPr>
          <w:p w14:paraId="37BB72A8" w14:textId="77777777" w:rsidR="00972BB6" w:rsidRPr="00463406" w:rsidRDefault="00A84654" w:rsidP="00A84654">
            <w:pPr>
              <w:rPr>
                <w:rFonts w:eastAsia="Times New Roman" w:cs="Times New Roman"/>
                <w:b/>
                <w:sz w:val="20"/>
                <w:szCs w:val="20"/>
                <w:lang w:eastAsia="sk-SK"/>
              </w:rPr>
            </w:pPr>
            <w:r w:rsidRPr="00463406">
              <w:rPr>
                <w:rFonts w:eastAsia="Times New Roman" w:cs="Times New Roman"/>
                <w:b/>
                <w:sz w:val="20"/>
                <w:szCs w:val="20"/>
                <w:lang w:eastAsia="sk-SK"/>
              </w:rPr>
              <w:t xml:space="preserve">Primárna </w:t>
            </w:r>
            <w:proofErr w:type="spellStart"/>
            <w:r w:rsidRPr="00463406">
              <w:rPr>
                <w:rFonts w:eastAsia="Times New Roman" w:cs="Times New Roman"/>
                <w:b/>
                <w:sz w:val="20"/>
                <w:szCs w:val="20"/>
                <w:lang w:eastAsia="sk-SK"/>
              </w:rPr>
              <w:t>f</w:t>
            </w:r>
            <w:r w:rsidR="00972BB6" w:rsidRPr="00463406">
              <w:rPr>
                <w:rFonts w:eastAsia="Times New Roman" w:cs="Times New Roman"/>
                <w:b/>
                <w:sz w:val="20"/>
                <w:szCs w:val="20"/>
                <w:lang w:eastAsia="sk-SK"/>
              </w:rPr>
              <w:t>okusová</w:t>
            </w:r>
            <w:proofErr w:type="spellEnd"/>
            <w:r w:rsidR="00972BB6" w:rsidRPr="00463406">
              <w:rPr>
                <w:rFonts w:eastAsia="Times New Roman" w:cs="Times New Roman"/>
                <w:b/>
                <w:sz w:val="20"/>
                <w:szCs w:val="20"/>
                <w:lang w:eastAsia="sk-SK"/>
              </w:rPr>
              <w:t xml:space="preserve"> oblasť</w:t>
            </w:r>
          </w:p>
        </w:tc>
        <w:tc>
          <w:tcPr>
            <w:tcW w:w="5350" w:type="dxa"/>
            <w:vAlign w:val="center"/>
          </w:tcPr>
          <w:p w14:paraId="01FD078D" w14:textId="41E262F2" w:rsidR="00321157" w:rsidRPr="00463406" w:rsidRDefault="00DF79B2" w:rsidP="00321157">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v</w:t>
            </w:r>
            <w:r w:rsidR="00321157" w:rsidRPr="00463406">
              <w:rPr>
                <w:rFonts w:asciiTheme="minorHAnsi" w:eastAsia="Times New Roman" w:hAnsiTheme="minorHAnsi" w:cstheme="minorHAnsi"/>
                <w:i/>
                <w:color w:val="4F81BD" w:themeColor="accent1"/>
                <w:sz w:val="16"/>
                <w:szCs w:val="16"/>
                <w:lang w:eastAsia="sk-SK"/>
              </w:rPr>
              <w:t xml:space="preserve"> rámci ITMS 2014+ sa vygeneruje </w:t>
            </w:r>
            <w:r w:rsidR="006B6C90" w:rsidRPr="00463406">
              <w:rPr>
                <w:rFonts w:asciiTheme="minorHAnsi" w:eastAsia="Times New Roman" w:hAnsiTheme="minorHAnsi" w:cstheme="minorHAnsi"/>
                <w:i/>
                <w:color w:val="4F81BD" w:themeColor="accent1"/>
                <w:sz w:val="16"/>
                <w:szCs w:val="16"/>
                <w:lang w:eastAsia="sk-SK"/>
              </w:rPr>
              <w:t xml:space="preserve">automaticky </w:t>
            </w:r>
          </w:p>
          <w:p w14:paraId="2D2A64CF" w14:textId="77777777" w:rsidR="00F86766" w:rsidRPr="00463406" w:rsidRDefault="00A84654" w:rsidP="00FD1832">
            <w:pPr>
              <w:jc w:val="both"/>
              <w:rPr>
                <w:rFonts w:cstheme="minorHAnsi"/>
                <w:b/>
                <w:sz w:val="20"/>
                <w:szCs w:val="20"/>
              </w:rPr>
            </w:pPr>
            <w:r w:rsidRPr="00463406">
              <w:rPr>
                <w:rFonts w:cstheme="minorHAnsi"/>
                <w:b/>
                <w:sz w:val="20"/>
                <w:szCs w:val="20"/>
              </w:rPr>
              <w:t>6B</w:t>
            </w:r>
            <w:r w:rsidR="00FD1832" w:rsidRPr="00463406">
              <w:rPr>
                <w:rFonts w:cstheme="minorHAnsi"/>
                <w:b/>
                <w:sz w:val="20"/>
                <w:szCs w:val="20"/>
              </w:rPr>
              <w:t xml:space="preserve"> </w:t>
            </w:r>
            <w:r w:rsidRPr="00463406">
              <w:rPr>
                <w:rFonts w:cstheme="minorHAnsi"/>
                <w:b/>
                <w:sz w:val="20"/>
                <w:szCs w:val="20"/>
              </w:rPr>
              <w:t>–</w:t>
            </w:r>
            <w:r w:rsidR="00FD1832" w:rsidRPr="00463406">
              <w:rPr>
                <w:rFonts w:cstheme="minorHAnsi"/>
                <w:b/>
                <w:sz w:val="20"/>
                <w:szCs w:val="20"/>
              </w:rPr>
              <w:t xml:space="preserve"> </w:t>
            </w:r>
            <w:r w:rsidRPr="00463406">
              <w:rPr>
                <w:rFonts w:cstheme="minorHAnsi"/>
                <w:b/>
                <w:sz w:val="20"/>
                <w:szCs w:val="20"/>
              </w:rPr>
              <w:t>Podpora miestneho rozvoja vo vidieckych oblastiach</w:t>
            </w:r>
          </w:p>
        </w:tc>
      </w:tr>
      <w:tr w:rsidR="001F1B2E" w:rsidRPr="00463406" w14:paraId="007B6529" w14:textId="77777777" w:rsidTr="00A03FE5">
        <w:trPr>
          <w:trHeight w:val="454"/>
        </w:trPr>
        <w:tc>
          <w:tcPr>
            <w:tcW w:w="3936" w:type="dxa"/>
            <w:shd w:val="clear" w:color="auto" w:fill="auto"/>
            <w:vAlign w:val="center"/>
          </w:tcPr>
          <w:p w14:paraId="5B9CBB59" w14:textId="5C976674" w:rsidR="001F1B2E" w:rsidRPr="00463406" w:rsidRDefault="006B56FA" w:rsidP="001F1B2E">
            <w:pPr>
              <w:rPr>
                <w:rFonts w:eastAsia="Times New Roman" w:cs="Times New Roman"/>
                <w:sz w:val="20"/>
                <w:szCs w:val="20"/>
                <w:lang w:eastAsia="sk-SK"/>
              </w:rPr>
            </w:pPr>
            <w:r w:rsidRPr="00463406">
              <w:rPr>
                <w:rFonts w:eastAsia="Times New Roman" w:cs="Times New Roman"/>
                <w:b/>
                <w:sz w:val="20"/>
                <w:szCs w:val="20"/>
                <w:lang w:eastAsia="sk-SK"/>
              </w:rPr>
              <w:t xml:space="preserve">Sekundárna </w:t>
            </w:r>
            <w:proofErr w:type="spellStart"/>
            <w:r w:rsidRPr="00463406">
              <w:rPr>
                <w:rFonts w:eastAsia="Times New Roman" w:cs="Times New Roman"/>
                <w:b/>
                <w:sz w:val="20"/>
                <w:szCs w:val="20"/>
                <w:lang w:eastAsia="sk-SK"/>
              </w:rPr>
              <w:t>fokusová</w:t>
            </w:r>
            <w:proofErr w:type="spellEnd"/>
            <w:r w:rsidRPr="00463406">
              <w:rPr>
                <w:rFonts w:eastAsia="Times New Roman" w:cs="Times New Roman"/>
                <w:b/>
                <w:sz w:val="20"/>
                <w:szCs w:val="20"/>
                <w:lang w:eastAsia="sk-SK"/>
              </w:rPr>
              <w:t xml:space="preserve"> oblasť</w:t>
            </w:r>
            <w:r w:rsidRPr="00463406">
              <w:rPr>
                <w:rFonts w:eastAsia="Times New Roman" w:cs="Times New Roman"/>
                <w:sz w:val="20"/>
                <w:szCs w:val="20"/>
                <w:lang w:eastAsia="sk-SK"/>
              </w:rPr>
              <w:t xml:space="preserve">  </w:t>
            </w:r>
            <w:proofErr w:type="spellStart"/>
            <w:r w:rsidR="001F1B2E" w:rsidRPr="00463406">
              <w:rPr>
                <w:rFonts w:eastAsia="Times New Roman" w:cs="Times New Roman"/>
                <w:sz w:val="20"/>
                <w:szCs w:val="20"/>
                <w:lang w:eastAsia="sk-SK"/>
              </w:rPr>
              <w:t>predominantná</w:t>
            </w:r>
            <w:proofErr w:type="spellEnd"/>
          </w:p>
        </w:tc>
        <w:tc>
          <w:tcPr>
            <w:tcW w:w="5350" w:type="dxa"/>
            <w:vAlign w:val="center"/>
          </w:tcPr>
          <w:p w14:paraId="26CC2385" w14:textId="0BF50AAB" w:rsidR="001F1B2E" w:rsidRPr="00463406" w:rsidRDefault="00DF79B2" w:rsidP="00FD1832">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rámci ITMS 2014+ sa vygeneruje automatický v zmysle stratégie CLLD</w:t>
            </w:r>
            <w:r w:rsidR="0043469D" w:rsidRPr="00463406">
              <w:rPr>
                <w:rFonts w:cstheme="minorHAnsi"/>
                <w:color w:val="4F81BD" w:themeColor="accent1"/>
                <w:sz w:val="16"/>
                <w:szCs w:val="16"/>
              </w:rPr>
              <w:t xml:space="preserve"> </w:t>
            </w:r>
          </w:p>
        </w:tc>
      </w:tr>
      <w:tr w:rsidR="001F1B2E" w:rsidRPr="00463406" w14:paraId="09754C87" w14:textId="77777777" w:rsidTr="00A03FE5">
        <w:trPr>
          <w:trHeight w:val="454"/>
        </w:trPr>
        <w:tc>
          <w:tcPr>
            <w:tcW w:w="3936" w:type="dxa"/>
            <w:shd w:val="clear" w:color="auto" w:fill="auto"/>
            <w:vAlign w:val="center"/>
          </w:tcPr>
          <w:p w14:paraId="18E48015" w14:textId="71862900" w:rsidR="001F1B2E" w:rsidRPr="00463406" w:rsidRDefault="006B56FA" w:rsidP="001F1B2E">
            <w:pPr>
              <w:rPr>
                <w:rFonts w:eastAsia="Times New Roman" w:cs="Times New Roman"/>
                <w:sz w:val="20"/>
                <w:szCs w:val="20"/>
                <w:lang w:eastAsia="sk-SK"/>
              </w:rPr>
            </w:pPr>
            <w:r w:rsidRPr="00463406">
              <w:rPr>
                <w:rFonts w:eastAsia="Times New Roman" w:cs="Times New Roman"/>
                <w:b/>
                <w:sz w:val="20"/>
                <w:szCs w:val="20"/>
                <w:lang w:eastAsia="sk-SK"/>
              </w:rPr>
              <w:t xml:space="preserve">Sekundárna </w:t>
            </w:r>
            <w:proofErr w:type="spellStart"/>
            <w:r w:rsidRPr="00463406">
              <w:rPr>
                <w:rFonts w:eastAsia="Times New Roman" w:cs="Times New Roman"/>
                <w:b/>
                <w:sz w:val="20"/>
                <w:szCs w:val="20"/>
                <w:lang w:eastAsia="sk-SK"/>
              </w:rPr>
              <w:t>fokusová</w:t>
            </w:r>
            <w:proofErr w:type="spellEnd"/>
            <w:r w:rsidRPr="00463406">
              <w:rPr>
                <w:rFonts w:eastAsia="Times New Roman" w:cs="Times New Roman"/>
                <w:b/>
                <w:sz w:val="20"/>
                <w:szCs w:val="20"/>
                <w:lang w:eastAsia="sk-SK"/>
              </w:rPr>
              <w:t xml:space="preserve"> oblasť</w:t>
            </w:r>
            <w:r w:rsidRPr="00463406">
              <w:rPr>
                <w:rFonts w:eastAsia="Times New Roman" w:cs="Times New Roman"/>
                <w:sz w:val="20"/>
                <w:szCs w:val="20"/>
                <w:lang w:eastAsia="sk-SK"/>
              </w:rPr>
              <w:t xml:space="preserve">  </w:t>
            </w:r>
            <w:r w:rsidR="001F1B2E" w:rsidRPr="00463406">
              <w:rPr>
                <w:rFonts w:eastAsia="Times New Roman" w:cs="Times New Roman"/>
                <w:sz w:val="20"/>
                <w:szCs w:val="20"/>
                <w:lang w:eastAsia="sk-SK"/>
              </w:rPr>
              <w:t>doplnková</w:t>
            </w:r>
          </w:p>
        </w:tc>
        <w:tc>
          <w:tcPr>
            <w:tcW w:w="5350" w:type="dxa"/>
            <w:vAlign w:val="center"/>
          </w:tcPr>
          <w:p w14:paraId="11126339" w14:textId="7DF1BB90" w:rsidR="001F1B2E"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37850251" w14:textId="77777777" w:rsidTr="00A03FE5">
        <w:trPr>
          <w:trHeight w:val="454"/>
        </w:trPr>
        <w:tc>
          <w:tcPr>
            <w:tcW w:w="3936" w:type="dxa"/>
            <w:shd w:val="clear" w:color="auto" w:fill="auto"/>
            <w:vAlign w:val="center"/>
          </w:tcPr>
          <w:p w14:paraId="12DDDAB9" w14:textId="282F08A1" w:rsidR="002340CE" w:rsidRPr="00463406" w:rsidRDefault="00972BB6" w:rsidP="0043469D">
            <w:pPr>
              <w:rPr>
                <w:rFonts w:eastAsia="Times New Roman" w:cs="Arial"/>
                <w:i/>
                <w:color w:val="1F497D" w:themeColor="text2"/>
                <w:sz w:val="16"/>
                <w:szCs w:val="16"/>
                <w:lang w:eastAsia="sk-SK"/>
              </w:rPr>
            </w:pPr>
            <w:r w:rsidRPr="00463406">
              <w:rPr>
                <w:rFonts w:eastAsia="Times New Roman" w:cs="Times New Roman"/>
                <w:b/>
                <w:sz w:val="20"/>
                <w:szCs w:val="20"/>
                <w:lang w:eastAsia="sk-SK"/>
              </w:rPr>
              <w:t xml:space="preserve">Schéma pomoci de </w:t>
            </w:r>
            <w:proofErr w:type="spellStart"/>
            <w:r w:rsidRPr="00463406">
              <w:rPr>
                <w:rFonts w:eastAsia="Times New Roman" w:cs="Times New Roman"/>
                <w:b/>
                <w:sz w:val="20"/>
                <w:szCs w:val="20"/>
                <w:lang w:eastAsia="sk-SK"/>
              </w:rPr>
              <w:t>minimis</w:t>
            </w:r>
            <w:proofErr w:type="spellEnd"/>
            <w:r w:rsidR="002340CE" w:rsidRPr="00463406">
              <w:rPr>
                <w:rFonts w:eastAsia="Times New Roman" w:cs="Arial"/>
                <w:i/>
                <w:color w:val="1F497D" w:themeColor="text2"/>
                <w:sz w:val="16"/>
                <w:szCs w:val="16"/>
                <w:lang w:eastAsia="sk-SK"/>
              </w:rPr>
              <w:t xml:space="preserve"> </w:t>
            </w:r>
          </w:p>
        </w:tc>
        <w:tc>
          <w:tcPr>
            <w:tcW w:w="5350" w:type="dxa"/>
            <w:vAlign w:val="center"/>
          </w:tcPr>
          <w:p w14:paraId="641C94CA" w14:textId="5980B040" w:rsidR="00EA2872" w:rsidRPr="00463406" w:rsidRDefault="00EA2872" w:rsidP="00EA2872">
            <w:pPr>
              <w:jc w:val="both"/>
              <w:rPr>
                <w:rFonts w:eastAsia="Times New Roman" w:cstheme="minorHAnsi"/>
                <w:i/>
                <w:color w:val="4F81BD" w:themeColor="accent1"/>
                <w:sz w:val="16"/>
                <w:szCs w:val="16"/>
                <w:lang w:eastAsia="sk-SK"/>
              </w:rPr>
            </w:pPr>
            <w:r w:rsidRPr="00463406">
              <w:rPr>
                <w:rFonts w:eastAsia="Times New Roman" w:cstheme="minorHAnsi"/>
                <w:i/>
                <w:color w:val="4F81BD" w:themeColor="accent1"/>
                <w:sz w:val="16"/>
                <w:szCs w:val="16"/>
                <w:lang w:eastAsia="sk-SK"/>
              </w:rPr>
              <w:t xml:space="preserve">MAS zadá preddefinovanú schému pomoci de </w:t>
            </w:r>
            <w:proofErr w:type="spellStart"/>
            <w:r w:rsidRPr="00463406">
              <w:rPr>
                <w:rFonts w:eastAsia="Times New Roman" w:cstheme="minorHAnsi"/>
                <w:i/>
                <w:color w:val="4F81BD" w:themeColor="accent1"/>
                <w:sz w:val="16"/>
                <w:szCs w:val="16"/>
                <w:lang w:eastAsia="sk-SK"/>
              </w:rPr>
              <w:t>minimis</w:t>
            </w:r>
            <w:proofErr w:type="spellEnd"/>
            <w:r w:rsidRPr="00463406">
              <w:rPr>
                <w:rFonts w:eastAsia="Times New Roman" w:cstheme="minorHAnsi"/>
                <w:i/>
                <w:color w:val="4F81BD" w:themeColor="accent1"/>
                <w:sz w:val="16"/>
                <w:szCs w:val="16"/>
                <w:lang w:eastAsia="sk-SK"/>
              </w:rPr>
              <w:t xml:space="preserve"> podľa relevantnosti </w:t>
            </w:r>
            <w:proofErr w:type="spellStart"/>
            <w:r w:rsidRPr="00463406">
              <w:rPr>
                <w:rFonts w:eastAsia="Times New Roman" w:cstheme="minorHAnsi"/>
                <w:i/>
                <w:color w:val="4F81BD" w:themeColor="accent1"/>
                <w:sz w:val="16"/>
                <w:szCs w:val="16"/>
                <w:lang w:eastAsia="sk-SK"/>
              </w:rPr>
              <w:t>podopatrenia</w:t>
            </w:r>
            <w:proofErr w:type="spellEnd"/>
            <w:r w:rsidRPr="00463406">
              <w:rPr>
                <w:rFonts w:eastAsia="Times New Roman" w:cstheme="minorHAnsi"/>
                <w:i/>
                <w:color w:val="4F81BD" w:themeColor="accent1"/>
                <w:sz w:val="16"/>
                <w:szCs w:val="16"/>
                <w:lang w:eastAsia="sk-SK"/>
              </w:rPr>
              <w:t xml:space="preserve"> (</w:t>
            </w:r>
            <w:r w:rsidRPr="00463406">
              <w:rPr>
                <w:rFonts w:cstheme="minorHAnsi"/>
                <w:bCs/>
                <w:i/>
                <w:color w:val="4F81BD" w:themeColor="accent1"/>
                <w:sz w:val="16"/>
                <w:szCs w:val="16"/>
              </w:rPr>
              <w:t>Schéma minimálnej pomoci na podporu</w:t>
            </w:r>
            <w:r w:rsidRPr="00463406">
              <w:rPr>
                <w:rFonts w:cstheme="minorHAnsi"/>
                <w:i/>
                <w:color w:val="4F81BD" w:themeColor="accent1"/>
                <w:sz w:val="16"/>
                <w:szCs w:val="16"/>
              </w:rPr>
              <w:t xml:space="preserve"> implementácie operácií v rámci stratégií miestneho rozvoja vedeného komunitou</w:t>
            </w:r>
            <w:r w:rsidRPr="00463406">
              <w:rPr>
                <w:rFonts w:cstheme="minorHAnsi"/>
                <w:bCs/>
                <w:i/>
                <w:color w:val="4F81BD" w:themeColor="accent1"/>
                <w:sz w:val="16"/>
                <w:szCs w:val="16"/>
              </w:rPr>
              <w:t xml:space="preserve"> (</w:t>
            </w:r>
            <w:proofErr w:type="spellStart"/>
            <w:r w:rsidRPr="00463406">
              <w:rPr>
                <w:rFonts w:cstheme="minorHAnsi"/>
                <w:bCs/>
                <w:i/>
                <w:color w:val="4F81BD" w:themeColor="accent1"/>
                <w:sz w:val="16"/>
                <w:szCs w:val="16"/>
              </w:rPr>
              <w:t>podopatrenie</w:t>
            </w:r>
            <w:proofErr w:type="spellEnd"/>
            <w:r w:rsidRPr="00463406">
              <w:rPr>
                <w:rFonts w:cstheme="minorHAnsi"/>
                <w:bCs/>
                <w:i/>
                <w:color w:val="4F81BD" w:themeColor="accent1"/>
                <w:sz w:val="16"/>
                <w:szCs w:val="16"/>
              </w:rPr>
              <w:t xml:space="preserve"> 19.2 Programu rozvoja vidieka SR  2014 – 2020), </w:t>
            </w:r>
            <w:r w:rsidRPr="00463406">
              <w:rPr>
                <w:rFonts w:cstheme="minorHAnsi"/>
                <w:i/>
                <w:color w:val="4F81BD" w:themeColor="accent1"/>
                <w:sz w:val="16"/>
                <w:szCs w:val="16"/>
              </w:rPr>
              <w:t xml:space="preserve">DM – </w:t>
            </w:r>
            <w:r w:rsidR="00FB148C">
              <w:rPr>
                <w:rFonts w:cstheme="minorHAnsi"/>
                <w:bCs/>
                <w:i/>
                <w:color w:val="4F81BD" w:themeColor="accent1"/>
                <w:sz w:val="16"/>
                <w:szCs w:val="16"/>
              </w:rPr>
              <w:t xml:space="preserve">52/2024 </w:t>
            </w:r>
            <w:r w:rsidR="00C056AF" w:rsidRPr="00463406">
              <w:rPr>
                <w:rFonts w:cstheme="minorHAnsi"/>
                <w:i/>
                <w:color w:val="4F81BD" w:themeColor="accent1"/>
                <w:sz w:val="16"/>
                <w:szCs w:val="16"/>
              </w:rPr>
              <w:t>v platnom znení</w:t>
            </w:r>
            <w:r w:rsidRPr="00463406">
              <w:rPr>
                <w:rFonts w:cstheme="minorHAnsi"/>
                <w:bCs/>
                <w:i/>
                <w:color w:val="4F81BD" w:themeColor="accent1"/>
                <w:sz w:val="16"/>
                <w:szCs w:val="16"/>
              </w:rPr>
              <w:t>)</w:t>
            </w:r>
          </w:p>
        </w:tc>
      </w:tr>
      <w:tr w:rsidR="002C7845" w:rsidRPr="00463406" w14:paraId="09FB37DD" w14:textId="77777777" w:rsidTr="00A03FE5">
        <w:trPr>
          <w:trHeight w:val="454"/>
        </w:trPr>
        <w:tc>
          <w:tcPr>
            <w:tcW w:w="3936" w:type="dxa"/>
            <w:shd w:val="clear" w:color="auto" w:fill="auto"/>
            <w:vAlign w:val="center"/>
          </w:tcPr>
          <w:p w14:paraId="04B6BDB6" w14:textId="77777777" w:rsidR="002C7845" w:rsidRPr="00463406" w:rsidRDefault="002C7845" w:rsidP="007A7EB9">
            <w:pPr>
              <w:rPr>
                <w:rFonts w:eastAsia="Times New Roman" w:cs="Times New Roman"/>
                <w:b/>
                <w:sz w:val="20"/>
                <w:szCs w:val="20"/>
                <w:lang w:eastAsia="sk-SK"/>
              </w:rPr>
            </w:pPr>
            <w:r w:rsidRPr="00463406">
              <w:rPr>
                <w:rFonts w:eastAsia="Times New Roman" w:cs="Times New Roman"/>
                <w:b/>
                <w:sz w:val="20"/>
                <w:szCs w:val="20"/>
                <w:lang w:eastAsia="sk-SK"/>
              </w:rPr>
              <w:t>Fond</w:t>
            </w:r>
          </w:p>
        </w:tc>
        <w:tc>
          <w:tcPr>
            <w:tcW w:w="5350" w:type="dxa"/>
            <w:vAlign w:val="center"/>
          </w:tcPr>
          <w:p w14:paraId="5B505A54" w14:textId="3DB59054" w:rsidR="006B56FA" w:rsidRPr="00463406" w:rsidRDefault="00DF79B2" w:rsidP="00DC19DB">
            <w:pPr>
              <w:jc w:val="both"/>
              <w:rPr>
                <w:rFonts w:eastAsia="Times New Roman" w:cstheme="minorHAnsi"/>
                <w:i/>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automaticky</w:t>
            </w:r>
          </w:p>
          <w:p w14:paraId="7198B240" w14:textId="44A0B4C9" w:rsidR="002C7845" w:rsidRPr="00463406" w:rsidRDefault="006B56FA" w:rsidP="00DC19DB">
            <w:pPr>
              <w:jc w:val="both"/>
              <w:rPr>
                <w:rFonts w:eastAsia="Times New Roman" w:cs="Arial"/>
                <w:b/>
                <w:i/>
                <w:color w:val="4F81BD" w:themeColor="accent1"/>
                <w:sz w:val="18"/>
                <w:szCs w:val="18"/>
                <w:lang w:eastAsia="sk-SK"/>
              </w:rPr>
            </w:pPr>
            <w:r w:rsidRPr="00463406">
              <w:rPr>
                <w:rFonts w:cs="Arial"/>
                <w:b/>
                <w:color w:val="000000" w:themeColor="text1"/>
                <w:sz w:val="20"/>
                <w:szCs w:val="20"/>
                <w:shd w:val="clear" w:color="auto" w:fill="FFFFFF"/>
              </w:rPr>
              <w:t xml:space="preserve">EAFRD - Európsky poľnohospodársky fond pre rozvoj vidieka </w:t>
            </w:r>
          </w:p>
        </w:tc>
      </w:tr>
      <w:tr w:rsidR="00972BB6" w:rsidRPr="00463406" w14:paraId="21C782D2" w14:textId="77777777" w:rsidTr="00A03FE5">
        <w:trPr>
          <w:trHeight w:val="454"/>
        </w:trPr>
        <w:tc>
          <w:tcPr>
            <w:tcW w:w="9286" w:type="dxa"/>
            <w:gridSpan w:val="2"/>
            <w:shd w:val="clear" w:color="auto" w:fill="auto"/>
            <w:vAlign w:val="center"/>
          </w:tcPr>
          <w:p w14:paraId="059AE172" w14:textId="77777777" w:rsidR="00972BB6" w:rsidRPr="00463406" w:rsidRDefault="00972BB6" w:rsidP="00A821B6">
            <w:pPr>
              <w:numPr>
                <w:ilvl w:val="1"/>
                <w:numId w:val="1"/>
              </w:numPr>
              <w:spacing w:line="320" w:lineRule="exact"/>
              <w:ind w:left="567" w:hanging="567"/>
              <w:contextualSpacing/>
              <w:jc w:val="both"/>
              <w:rPr>
                <w:rFonts w:eastAsia="Times New Roman" w:cs="Times New Roman"/>
                <w:b/>
                <w:caps/>
                <w:sz w:val="24"/>
                <w:szCs w:val="24"/>
                <w:lang w:eastAsia="sk-SK"/>
              </w:rPr>
            </w:pPr>
            <w:r w:rsidRPr="00463406">
              <w:rPr>
                <w:rFonts w:eastAsia="Times New Roman" w:cs="Times New Roman"/>
                <w:b/>
                <w:caps/>
                <w:color w:val="4F81BD" w:themeColor="accent1"/>
                <w:sz w:val="24"/>
                <w:szCs w:val="24"/>
                <w:lang w:eastAsia="sk-SK"/>
              </w:rPr>
              <w:t>Vyhlasovateľ</w:t>
            </w:r>
          </w:p>
        </w:tc>
      </w:tr>
      <w:tr w:rsidR="00972BB6" w:rsidRPr="00463406" w14:paraId="636020BD" w14:textId="77777777" w:rsidTr="00A03FE5">
        <w:trPr>
          <w:trHeight w:val="454"/>
        </w:trPr>
        <w:tc>
          <w:tcPr>
            <w:tcW w:w="3936" w:type="dxa"/>
            <w:shd w:val="clear" w:color="auto" w:fill="auto"/>
            <w:vAlign w:val="center"/>
          </w:tcPr>
          <w:p w14:paraId="7DF272CD" w14:textId="77777777" w:rsidR="00972BB6" w:rsidRPr="00463406" w:rsidRDefault="00972BB6" w:rsidP="00972BB6">
            <w:pPr>
              <w:spacing w:line="320" w:lineRule="exact"/>
              <w:ind w:left="360" w:hanging="360"/>
              <w:rPr>
                <w:rFonts w:eastAsia="Times New Roman" w:cs="Times New Roman"/>
                <w:b/>
                <w:sz w:val="20"/>
                <w:szCs w:val="20"/>
                <w:lang w:eastAsia="sk-SK"/>
              </w:rPr>
            </w:pPr>
            <w:r w:rsidRPr="00463406">
              <w:rPr>
                <w:rFonts w:eastAsia="Times New Roman" w:cs="Times New Roman"/>
                <w:b/>
                <w:sz w:val="20"/>
                <w:szCs w:val="20"/>
                <w:lang w:eastAsia="sk-SK"/>
              </w:rPr>
              <w:t>Názov</w:t>
            </w:r>
            <w:r w:rsidR="00A821B6" w:rsidRPr="00463406">
              <w:rPr>
                <w:rFonts w:eastAsia="Times New Roman" w:cs="Times New Roman"/>
                <w:b/>
                <w:sz w:val="20"/>
                <w:szCs w:val="20"/>
                <w:lang w:eastAsia="sk-SK"/>
              </w:rPr>
              <w:t xml:space="preserve"> MAS</w:t>
            </w:r>
          </w:p>
        </w:tc>
        <w:tc>
          <w:tcPr>
            <w:tcW w:w="5350" w:type="dxa"/>
            <w:shd w:val="clear" w:color="auto" w:fill="auto"/>
            <w:vAlign w:val="center"/>
          </w:tcPr>
          <w:p w14:paraId="592B0B5F" w14:textId="796EBAA8" w:rsidR="00972BB6"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1E399541" w14:textId="77777777" w:rsidTr="00A03FE5">
        <w:trPr>
          <w:trHeight w:val="454"/>
        </w:trPr>
        <w:tc>
          <w:tcPr>
            <w:tcW w:w="3936" w:type="dxa"/>
            <w:shd w:val="clear" w:color="auto" w:fill="auto"/>
            <w:vAlign w:val="center"/>
          </w:tcPr>
          <w:p w14:paraId="79D4DBB5" w14:textId="77777777" w:rsidR="00972BB6" w:rsidRPr="00463406" w:rsidRDefault="00972BB6" w:rsidP="00972BB6">
            <w:pPr>
              <w:spacing w:line="320" w:lineRule="exact"/>
              <w:ind w:left="360" w:hanging="360"/>
              <w:rPr>
                <w:rFonts w:eastAsia="Times New Roman" w:cs="Times New Roman"/>
                <w:b/>
                <w:sz w:val="20"/>
                <w:szCs w:val="20"/>
                <w:lang w:eastAsia="sk-SK"/>
              </w:rPr>
            </w:pPr>
            <w:r w:rsidRPr="00463406">
              <w:rPr>
                <w:rFonts w:eastAsia="Times New Roman" w:cs="Times New Roman"/>
                <w:b/>
                <w:sz w:val="20"/>
                <w:szCs w:val="20"/>
                <w:lang w:eastAsia="sk-SK"/>
              </w:rPr>
              <w:t>Adresa</w:t>
            </w:r>
            <w:r w:rsidR="00A821B6" w:rsidRPr="00463406">
              <w:rPr>
                <w:rFonts w:eastAsia="Times New Roman" w:cs="Times New Roman"/>
                <w:b/>
                <w:sz w:val="20"/>
                <w:szCs w:val="20"/>
                <w:lang w:eastAsia="sk-SK"/>
              </w:rPr>
              <w:t xml:space="preserve"> MAS</w:t>
            </w:r>
          </w:p>
        </w:tc>
        <w:tc>
          <w:tcPr>
            <w:tcW w:w="5350" w:type="dxa"/>
            <w:shd w:val="clear" w:color="auto" w:fill="auto"/>
            <w:vAlign w:val="center"/>
          </w:tcPr>
          <w:p w14:paraId="75FDA1EA" w14:textId="27FBBE90" w:rsidR="00972BB6"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352AD4DE" w14:textId="77777777" w:rsidTr="00A03FE5">
        <w:trPr>
          <w:trHeight w:val="454"/>
        </w:trPr>
        <w:tc>
          <w:tcPr>
            <w:tcW w:w="9286" w:type="dxa"/>
            <w:gridSpan w:val="2"/>
            <w:tcBorders>
              <w:bottom w:val="single" w:sz="4" w:space="0" w:color="auto"/>
            </w:tcBorders>
            <w:shd w:val="clear" w:color="auto" w:fill="auto"/>
            <w:vAlign w:val="center"/>
          </w:tcPr>
          <w:p w14:paraId="221FB336" w14:textId="77777777" w:rsidR="00972BB6" w:rsidRPr="00463406" w:rsidRDefault="00972BB6" w:rsidP="001D711D">
            <w:pPr>
              <w:numPr>
                <w:ilvl w:val="1"/>
                <w:numId w:val="1"/>
              </w:numPr>
              <w:suppressAutoHyphens/>
              <w:autoSpaceDN w:val="0"/>
              <w:spacing w:line="320" w:lineRule="exact"/>
              <w:ind w:left="567" w:hanging="567"/>
              <w:jc w:val="both"/>
              <w:textAlignment w:val="baseline"/>
              <w:rPr>
                <w:rFonts w:ascii="Calibri" w:eastAsia="Arial Unicode MS" w:hAnsi="Calibri" w:cs="Times New Roman"/>
                <w:caps/>
                <w:color w:val="000000"/>
                <w:kern w:val="3"/>
                <w:sz w:val="24"/>
                <w:szCs w:val="24"/>
                <w:lang w:eastAsia="zh-CN"/>
              </w:rPr>
            </w:pPr>
            <w:r w:rsidRPr="00463406">
              <w:rPr>
                <w:rFonts w:ascii="Calibri" w:eastAsia="Arial Unicode MS" w:hAnsi="Calibri" w:cs="Times New Roman"/>
                <w:b/>
                <w:caps/>
                <w:color w:val="4F81BD" w:themeColor="accent1"/>
                <w:kern w:val="3"/>
                <w:sz w:val="24"/>
                <w:szCs w:val="24"/>
                <w:lang w:eastAsia="zh-CN"/>
              </w:rPr>
              <w:t>Dĺžka trvania a </w:t>
            </w:r>
            <w:r w:rsidR="001D711D" w:rsidRPr="00463406">
              <w:rPr>
                <w:rFonts w:ascii="Calibri" w:eastAsia="Arial Unicode MS" w:hAnsi="Calibri" w:cs="Times New Roman"/>
                <w:b/>
                <w:caps/>
                <w:color w:val="4F81BD" w:themeColor="accent1"/>
                <w:kern w:val="3"/>
                <w:sz w:val="24"/>
                <w:szCs w:val="24"/>
                <w:lang w:eastAsia="zh-CN"/>
              </w:rPr>
              <w:t>typ</w:t>
            </w:r>
            <w:r w:rsidRPr="00463406">
              <w:rPr>
                <w:rFonts w:ascii="Calibri" w:eastAsia="Arial Unicode MS" w:hAnsi="Calibri" w:cs="Times New Roman"/>
                <w:b/>
                <w:caps/>
                <w:color w:val="4F81BD" w:themeColor="accent1"/>
                <w:kern w:val="3"/>
                <w:sz w:val="24"/>
                <w:szCs w:val="24"/>
                <w:lang w:eastAsia="zh-CN"/>
              </w:rPr>
              <w:t xml:space="preserve"> výzvy</w:t>
            </w:r>
          </w:p>
        </w:tc>
      </w:tr>
      <w:tr w:rsidR="002340CE" w:rsidRPr="00463406" w14:paraId="6361C0C3" w14:textId="77777777" w:rsidTr="00A03FE5">
        <w:trPr>
          <w:trHeight w:val="1492"/>
        </w:trPr>
        <w:tc>
          <w:tcPr>
            <w:tcW w:w="3936" w:type="dxa"/>
            <w:shd w:val="clear" w:color="auto" w:fill="auto"/>
            <w:vAlign w:val="center"/>
          </w:tcPr>
          <w:p w14:paraId="59A487AC" w14:textId="13309A8A" w:rsidR="002340CE" w:rsidRPr="00463406" w:rsidRDefault="002340CE" w:rsidP="009E2641">
            <w:pPr>
              <w:tabs>
                <w:tab w:val="left" w:pos="567"/>
              </w:tabs>
              <w:suppressAutoHyphens/>
              <w:autoSpaceDN w:val="0"/>
              <w:jc w:val="both"/>
              <w:textAlignment w:val="baseline"/>
              <w:rPr>
                <w:rFonts w:eastAsia="Times New Roman" w:cs="Times New Roman"/>
                <w:b/>
                <w:kern w:val="3"/>
                <w:sz w:val="16"/>
                <w:szCs w:val="16"/>
                <w:lang w:eastAsia="zh-CN"/>
              </w:rPr>
            </w:pPr>
            <w:r w:rsidRPr="00463406">
              <w:rPr>
                <w:rFonts w:eastAsia="Times New Roman" w:cs="Times New Roman"/>
                <w:b/>
                <w:kern w:val="3"/>
                <w:sz w:val="20"/>
                <w:szCs w:val="20"/>
                <w:lang w:eastAsia="zh-CN"/>
              </w:rPr>
              <w:t>Typ výzvy</w:t>
            </w:r>
          </w:p>
        </w:tc>
        <w:tc>
          <w:tcPr>
            <w:tcW w:w="5350" w:type="dxa"/>
            <w:shd w:val="clear" w:color="auto" w:fill="auto"/>
            <w:vAlign w:val="center"/>
          </w:tcPr>
          <w:p w14:paraId="24902A7A" w14:textId="66B01A7C" w:rsidR="0043469D" w:rsidRPr="00463406" w:rsidRDefault="002340CE" w:rsidP="00FB55CA">
            <w:pPr>
              <w:pStyle w:val="Textpoznmkypodiarou"/>
              <w:jc w:val="both"/>
              <w:rPr>
                <w:i/>
                <w:color w:val="1F497D" w:themeColor="text2"/>
                <w:sz w:val="16"/>
                <w:szCs w:val="16"/>
              </w:rPr>
            </w:pPr>
            <w:r w:rsidRPr="00463406">
              <w:rPr>
                <w:rFonts w:asciiTheme="minorHAnsi" w:hAnsiTheme="minorHAnsi" w:cstheme="minorHAnsi"/>
                <w:color w:val="000000" w:themeColor="text1"/>
              </w:rPr>
              <w:t>Uzavretá výzva</w:t>
            </w:r>
            <w:r w:rsidRPr="00463406">
              <w:rPr>
                <w:rFonts w:asciiTheme="minorHAnsi" w:hAnsiTheme="minorHAnsi"/>
                <w:color w:val="000000" w:themeColor="text1"/>
                <w:sz w:val="18"/>
                <w:szCs w:val="18"/>
              </w:rPr>
              <w:t xml:space="preserve">   </w:t>
            </w:r>
            <w:r w:rsidR="0043469D" w:rsidRPr="00463406">
              <w:rPr>
                <w:rFonts w:asciiTheme="minorHAnsi" w:hAnsiTheme="minorHAnsi" w:cstheme="minorHAnsi"/>
                <w:color w:val="000000" w:themeColor="text1"/>
              </w:rPr>
              <w:t xml:space="preserve"> </w:t>
            </w:r>
            <w:r w:rsidR="0043469D" w:rsidRPr="00463406">
              <w:rPr>
                <w:rFonts w:asciiTheme="minorHAnsi" w:hAnsiTheme="minorHAnsi" w:cstheme="minorHAnsi"/>
              </w:rPr>
              <w:fldChar w:fldCharType="begin">
                <w:ffData>
                  <w:name w:val="Začiarkov1"/>
                  <w:enabled/>
                  <w:calcOnExit w:val="0"/>
                  <w:checkBox>
                    <w:sizeAuto/>
                    <w:default w:val="0"/>
                  </w:checkBox>
                </w:ffData>
              </w:fldChar>
            </w:r>
            <w:r w:rsidR="0043469D" w:rsidRPr="00463406">
              <w:rPr>
                <w:rFonts w:asciiTheme="minorHAnsi" w:hAnsiTheme="minorHAnsi" w:cstheme="minorHAnsi"/>
              </w:rPr>
              <w:instrText xml:space="preserve"> FORMCHECKBOX </w:instrText>
            </w:r>
            <w:r w:rsidR="00FF52DF">
              <w:rPr>
                <w:rFonts w:asciiTheme="minorHAnsi" w:hAnsiTheme="minorHAnsi" w:cstheme="minorHAnsi"/>
              </w:rPr>
            </w:r>
            <w:r w:rsidR="00FF52DF">
              <w:rPr>
                <w:rFonts w:asciiTheme="minorHAnsi" w:hAnsiTheme="minorHAnsi" w:cstheme="minorHAnsi"/>
              </w:rPr>
              <w:fldChar w:fldCharType="separate"/>
            </w:r>
            <w:r w:rsidR="0043469D" w:rsidRPr="00463406">
              <w:rPr>
                <w:rFonts w:asciiTheme="minorHAnsi" w:hAnsiTheme="minorHAnsi" w:cstheme="minorHAnsi"/>
              </w:rPr>
              <w:fldChar w:fldCharType="end"/>
            </w:r>
          </w:p>
          <w:p w14:paraId="63B1F9DA" w14:textId="77777777" w:rsidR="00AD4CEB" w:rsidRPr="00463406" w:rsidRDefault="00AB4798" w:rsidP="00AD4CEB">
            <w:pPr>
              <w:pStyle w:val="Textpoznmkypodiarou"/>
              <w:jc w:val="both"/>
              <w:rPr>
                <w:rFonts w:asciiTheme="minorHAnsi" w:eastAsiaTheme="majorEastAsia" w:hAnsiTheme="minorHAnsi" w:cstheme="minorHAnsi"/>
                <w:i/>
                <w:color w:val="4F81BD" w:themeColor="accent1"/>
                <w:sz w:val="16"/>
                <w:szCs w:val="16"/>
              </w:rPr>
            </w:pPr>
            <w:r w:rsidRPr="00463406">
              <w:rPr>
                <w:rFonts w:asciiTheme="minorHAnsi" w:hAnsiTheme="minorHAnsi" w:cstheme="minorHAnsi"/>
                <w:i/>
                <w:color w:val="4F81BD" w:themeColor="accent1"/>
                <w:sz w:val="16"/>
                <w:szCs w:val="16"/>
              </w:rPr>
              <w:t>U</w:t>
            </w:r>
            <w:r w:rsidR="0043469D" w:rsidRPr="00463406">
              <w:rPr>
                <w:rFonts w:asciiTheme="minorHAnsi" w:hAnsiTheme="minorHAnsi" w:cstheme="minorHAnsi"/>
                <w:i/>
                <w:color w:val="4F81BD" w:themeColor="accent1"/>
                <w:sz w:val="16"/>
                <w:szCs w:val="16"/>
              </w:rPr>
              <w:t>zavretá</w:t>
            </w:r>
            <w:r w:rsidRPr="00463406">
              <w:rPr>
                <w:rFonts w:asciiTheme="minorHAnsi" w:hAnsiTheme="minorHAnsi" w:cstheme="minorHAnsi"/>
                <w:i/>
                <w:color w:val="4F81BD" w:themeColor="accent1"/>
                <w:sz w:val="16"/>
                <w:szCs w:val="16"/>
              </w:rPr>
              <w:t xml:space="preserve"> výzva</w:t>
            </w:r>
            <w:r w:rsidR="0043469D" w:rsidRPr="00463406">
              <w:rPr>
                <w:rFonts w:asciiTheme="minorHAnsi" w:hAnsiTheme="minorHAnsi" w:cstheme="minorHAnsi"/>
                <w:i/>
                <w:color w:val="4F81BD" w:themeColor="accent1"/>
                <w:sz w:val="16"/>
                <w:szCs w:val="16"/>
              </w:rPr>
              <w:t xml:space="preserve"> v zmysle podmienok </w:t>
            </w:r>
            <w:r w:rsidR="0043469D" w:rsidRPr="00463406">
              <w:rPr>
                <w:rFonts w:asciiTheme="minorHAnsi" w:eastAsiaTheme="majorEastAsia" w:hAnsiTheme="minorHAnsi" w:cstheme="minorHAnsi"/>
                <w:i/>
                <w:color w:val="4F81BD" w:themeColor="accent1"/>
                <w:sz w:val="16"/>
                <w:szCs w:val="16"/>
              </w:rPr>
              <w:t>Príručky pre prijímateľa nenávratného finančného príspevku z Programu rozvoja vidieka SR 2014 – 2020 pre opatrenie 19. Podpora na miestny r</w:t>
            </w:r>
            <w:r w:rsidR="00AD4CEB" w:rsidRPr="00463406">
              <w:rPr>
                <w:rFonts w:asciiTheme="minorHAnsi" w:eastAsiaTheme="majorEastAsia" w:hAnsiTheme="minorHAnsi" w:cstheme="minorHAnsi"/>
                <w:i/>
                <w:color w:val="4F81BD" w:themeColor="accent1"/>
                <w:sz w:val="16"/>
                <w:szCs w:val="16"/>
              </w:rPr>
              <w:t>ozvoj v rámci iniciatívy LEADER.</w:t>
            </w:r>
          </w:p>
          <w:p w14:paraId="47109CF2" w14:textId="163E958D" w:rsidR="00DC19DB" w:rsidRPr="00463406" w:rsidRDefault="00AB4798" w:rsidP="00AD4CEB">
            <w:pPr>
              <w:pStyle w:val="Textpoznmkypodiarou"/>
              <w:jc w:val="both"/>
              <w:rPr>
                <w:rFonts w:cstheme="minorHAnsi"/>
                <w:i/>
                <w:color w:val="000000" w:themeColor="text1"/>
                <w:sz w:val="18"/>
                <w:szCs w:val="18"/>
              </w:rPr>
            </w:pPr>
            <w:r w:rsidRPr="00463406">
              <w:rPr>
                <w:rFonts w:asciiTheme="minorHAnsi" w:hAnsiTheme="minorHAnsi" w:cstheme="minorHAnsi"/>
                <w:i/>
                <w:color w:val="4F81BD" w:themeColor="accent1"/>
                <w:sz w:val="16"/>
                <w:szCs w:val="16"/>
              </w:rPr>
              <w:t xml:space="preserve">Pri </w:t>
            </w:r>
            <w:r w:rsidR="00DC19DB" w:rsidRPr="00463406">
              <w:rPr>
                <w:rFonts w:asciiTheme="minorHAnsi" w:hAnsiTheme="minorHAnsi" w:cstheme="minorHAnsi"/>
                <w:i/>
                <w:color w:val="4F81BD" w:themeColor="accent1"/>
                <w:sz w:val="16"/>
                <w:szCs w:val="16"/>
              </w:rPr>
              <w:t>uzavretej výzv</w:t>
            </w:r>
            <w:r w:rsidRPr="00463406">
              <w:rPr>
                <w:rFonts w:asciiTheme="minorHAnsi" w:hAnsiTheme="minorHAnsi" w:cstheme="minorHAnsi"/>
                <w:i/>
                <w:color w:val="4F81BD" w:themeColor="accent1"/>
                <w:sz w:val="16"/>
                <w:szCs w:val="16"/>
              </w:rPr>
              <w:t>e</w:t>
            </w:r>
            <w:r w:rsidR="00DC19DB" w:rsidRPr="00463406">
              <w:rPr>
                <w:rFonts w:asciiTheme="minorHAnsi" w:hAnsiTheme="minorHAnsi" w:cstheme="minorHAnsi"/>
                <w:i/>
                <w:color w:val="4F81BD" w:themeColor="accent1"/>
                <w:sz w:val="16"/>
                <w:szCs w:val="16"/>
              </w:rPr>
              <w:t xml:space="preserve"> s</w:t>
            </w:r>
            <w:r w:rsidR="00AD4CEB" w:rsidRPr="00463406">
              <w:rPr>
                <w:rFonts w:asciiTheme="minorHAnsi" w:hAnsiTheme="minorHAnsi" w:cstheme="minorHAnsi"/>
                <w:i/>
                <w:color w:val="4F81BD" w:themeColor="accent1"/>
                <w:sz w:val="16"/>
                <w:szCs w:val="16"/>
              </w:rPr>
              <w:t>a uvedie dátum uzavretia výzvy.</w:t>
            </w:r>
          </w:p>
        </w:tc>
      </w:tr>
      <w:tr w:rsidR="00972BB6" w:rsidRPr="00463406" w14:paraId="3091B7FC" w14:textId="77777777" w:rsidTr="00A03FE5">
        <w:trPr>
          <w:trHeight w:val="454"/>
        </w:trPr>
        <w:tc>
          <w:tcPr>
            <w:tcW w:w="3936" w:type="dxa"/>
            <w:tcBorders>
              <w:bottom w:val="single" w:sz="4" w:space="0" w:color="auto"/>
            </w:tcBorders>
            <w:shd w:val="clear" w:color="auto" w:fill="auto"/>
            <w:vAlign w:val="center"/>
          </w:tcPr>
          <w:p w14:paraId="2A8CCF88" w14:textId="1AA8D9D8" w:rsidR="005C72A2" w:rsidRPr="00463406" w:rsidRDefault="00972BB6" w:rsidP="009E2641">
            <w:pPr>
              <w:tabs>
                <w:tab w:val="left" w:pos="567"/>
              </w:tabs>
              <w:suppressAutoHyphens/>
              <w:autoSpaceDN w:val="0"/>
              <w:jc w:val="both"/>
              <w:textAlignment w:val="baseline"/>
              <w:rPr>
                <w:rFonts w:eastAsia="Times New Roman" w:cs="Times New Roman"/>
                <w:b/>
                <w:kern w:val="3"/>
                <w:sz w:val="20"/>
                <w:szCs w:val="20"/>
                <w:lang w:eastAsia="zh-CN"/>
              </w:rPr>
            </w:pPr>
            <w:r w:rsidRPr="00463406">
              <w:rPr>
                <w:rFonts w:eastAsia="Times New Roman" w:cs="Times New Roman"/>
                <w:b/>
                <w:kern w:val="3"/>
                <w:sz w:val="20"/>
                <w:szCs w:val="20"/>
                <w:lang w:eastAsia="zh-CN"/>
              </w:rPr>
              <w:t>Dátum vyhlásenia</w:t>
            </w:r>
          </w:p>
        </w:tc>
        <w:tc>
          <w:tcPr>
            <w:tcW w:w="5350" w:type="dxa"/>
            <w:tcBorders>
              <w:bottom w:val="single" w:sz="4" w:space="0" w:color="auto"/>
            </w:tcBorders>
            <w:shd w:val="clear" w:color="auto" w:fill="auto"/>
            <w:vAlign w:val="center"/>
          </w:tcPr>
          <w:p w14:paraId="77025C09" w14:textId="2E26D009" w:rsidR="00972BB6" w:rsidRPr="00463406" w:rsidRDefault="00E54F59" w:rsidP="009215A4">
            <w:pPr>
              <w:tabs>
                <w:tab w:val="left" w:pos="567"/>
              </w:tabs>
              <w:suppressAutoHyphens/>
              <w:autoSpaceDN w:val="0"/>
              <w:spacing w:line="320" w:lineRule="exact"/>
              <w:jc w:val="both"/>
              <w:textAlignment w:val="baseline"/>
              <w:rPr>
                <w:rFonts w:eastAsia="Times New Roman" w:cs="Times New Roman"/>
                <w:b/>
                <w:color w:val="4F81BD" w:themeColor="accent1"/>
                <w:kern w:val="3"/>
                <w:sz w:val="16"/>
                <w:szCs w:val="16"/>
                <w:highlight w:val="yellow"/>
                <w:lang w:eastAsia="zh-CN"/>
              </w:rPr>
            </w:pPr>
            <w:r w:rsidRPr="00463406">
              <w:rPr>
                <w:rFonts w:eastAsia="Arial Unicode MS" w:cs="Arial"/>
                <w:i/>
                <w:color w:val="4F81BD" w:themeColor="accent1"/>
                <w:kern w:val="3"/>
                <w:sz w:val="16"/>
                <w:szCs w:val="16"/>
                <w:lang w:eastAsia="zh-CN"/>
              </w:rPr>
              <w:t>MAS u</w:t>
            </w:r>
            <w:r w:rsidR="009215A4" w:rsidRPr="00463406">
              <w:rPr>
                <w:rFonts w:eastAsia="Arial Unicode MS" w:cs="Arial"/>
                <w:i/>
                <w:color w:val="4F81BD" w:themeColor="accent1"/>
                <w:kern w:val="3"/>
                <w:sz w:val="16"/>
                <w:szCs w:val="16"/>
                <w:lang w:eastAsia="zh-CN"/>
              </w:rPr>
              <w:t xml:space="preserve">vedie  dátum vyhlásenia výzvy </w:t>
            </w:r>
            <w:r w:rsidR="009215A4" w:rsidRPr="00463406" w:rsidDel="009215A4">
              <w:rPr>
                <w:rFonts w:eastAsia="Arial Unicode MS" w:cs="Arial"/>
                <w:b/>
                <w:color w:val="4F81BD" w:themeColor="accent1"/>
                <w:kern w:val="3"/>
                <w:sz w:val="16"/>
                <w:szCs w:val="16"/>
                <w:lang w:eastAsia="zh-CN"/>
              </w:rPr>
              <w:t xml:space="preserve"> </w:t>
            </w:r>
          </w:p>
        </w:tc>
      </w:tr>
      <w:tr w:rsidR="00F25EAB" w:rsidRPr="00463406" w14:paraId="714C6E3B" w14:textId="77777777" w:rsidTr="00A03FE5">
        <w:trPr>
          <w:trHeight w:val="454"/>
        </w:trPr>
        <w:tc>
          <w:tcPr>
            <w:tcW w:w="3936" w:type="dxa"/>
            <w:tcBorders>
              <w:bottom w:val="single" w:sz="4" w:space="0" w:color="auto"/>
            </w:tcBorders>
            <w:shd w:val="clear" w:color="auto" w:fill="auto"/>
            <w:vAlign w:val="center"/>
          </w:tcPr>
          <w:p w14:paraId="36A5A45B" w14:textId="546C37FE" w:rsidR="002340CE" w:rsidRPr="00463406" w:rsidRDefault="00F25EAB" w:rsidP="009215A4">
            <w:pPr>
              <w:tabs>
                <w:tab w:val="left" w:pos="567"/>
              </w:tabs>
              <w:suppressAutoHyphens/>
              <w:autoSpaceDN w:val="0"/>
              <w:jc w:val="both"/>
              <w:textAlignment w:val="baseline"/>
              <w:rPr>
                <w:i/>
                <w:color w:val="000000" w:themeColor="text1"/>
                <w:sz w:val="16"/>
                <w:szCs w:val="16"/>
              </w:rPr>
            </w:pPr>
            <w:r w:rsidRPr="00463406">
              <w:rPr>
                <w:rFonts w:eastAsia="Times New Roman" w:cs="Times New Roman"/>
                <w:b/>
                <w:sz w:val="20"/>
                <w:szCs w:val="20"/>
                <w:lang w:eastAsia="sk-SK"/>
              </w:rPr>
              <w:t>Dátum uzavretia</w:t>
            </w:r>
          </w:p>
        </w:tc>
        <w:tc>
          <w:tcPr>
            <w:tcW w:w="5350" w:type="dxa"/>
            <w:tcBorders>
              <w:bottom w:val="single" w:sz="4" w:space="0" w:color="auto"/>
            </w:tcBorders>
            <w:shd w:val="clear" w:color="auto" w:fill="auto"/>
            <w:vAlign w:val="center"/>
          </w:tcPr>
          <w:p w14:paraId="0B9F1745" w14:textId="023C1CC4" w:rsidR="00FB55CA" w:rsidRPr="00463406" w:rsidRDefault="00E54F59" w:rsidP="00950E40">
            <w:pPr>
              <w:jc w:val="both"/>
              <w:rPr>
                <w:b/>
                <w:color w:val="4F81BD" w:themeColor="accent1"/>
                <w:sz w:val="16"/>
                <w:szCs w:val="16"/>
              </w:rPr>
            </w:pPr>
            <w:r w:rsidRPr="00463406">
              <w:rPr>
                <w:i/>
                <w:color w:val="4F81BD" w:themeColor="accent1"/>
                <w:sz w:val="16"/>
                <w:szCs w:val="16"/>
              </w:rPr>
              <w:t xml:space="preserve">MAS </w:t>
            </w:r>
            <w:r w:rsidR="009215A4" w:rsidRPr="00463406">
              <w:rPr>
                <w:i/>
                <w:color w:val="4F81BD" w:themeColor="accent1"/>
                <w:sz w:val="16"/>
                <w:szCs w:val="16"/>
              </w:rPr>
              <w:t xml:space="preserve"> uvedie dátum uzavretia výzvy.</w:t>
            </w:r>
          </w:p>
        </w:tc>
      </w:tr>
      <w:tr w:rsidR="0028558E" w:rsidRPr="00463406" w14:paraId="2364E17B" w14:textId="77777777" w:rsidTr="00A03FE5">
        <w:trPr>
          <w:trHeight w:val="454"/>
        </w:trPr>
        <w:tc>
          <w:tcPr>
            <w:tcW w:w="9286" w:type="dxa"/>
            <w:gridSpan w:val="2"/>
            <w:tcBorders>
              <w:bottom w:val="single" w:sz="4" w:space="0" w:color="auto"/>
            </w:tcBorders>
            <w:shd w:val="clear" w:color="auto" w:fill="auto"/>
            <w:vAlign w:val="center"/>
          </w:tcPr>
          <w:p w14:paraId="1C2DC82B" w14:textId="38B53D20" w:rsidR="0028558E" w:rsidRPr="00463406" w:rsidRDefault="0028558E" w:rsidP="008E7CFC">
            <w:pPr>
              <w:numPr>
                <w:ilvl w:val="1"/>
                <w:numId w:val="1"/>
              </w:numPr>
              <w:tabs>
                <w:tab w:val="left" w:pos="567"/>
              </w:tabs>
              <w:suppressAutoHyphens/>
              <w:autoSpaceDN w:val="0"/>
              <w:ind w:left="567" w:hanging="567"/>
              <w:jc w:val="both"/>
              <w:textAlignment w:val="baseline"/>
              <w:rPr>
                <w:rFonts w:eastAsia="Times New Roman" w:cs="Times New Roman"/>
                <w:b/>
                <w:caps/>
                <w:kern w:val="3"/>
                <w:lang w:eastAsia="zh-CN"/>
              </w:rPr>
            </w:pPr>
            <w:r w:rsidRPr="00463406">
              <w:rPr>
                <w:b/>
                <w:caps/>
                <w:color w:val="4F81BD" w:themeColor="accent1"/>
              </w:rPr>
              <w:t>Indikatívna výška finančných prostriedkov vyčlenených na výzvu (zdroje EÚ</w:t>
            </w:r>
            <w:r w:rsidR="00C622AA" w:rsidRPr="00463406">
              <w:rPr>
                <w:b/>
                <w:caps/>
                <w:color w:val="4F81BD" w:themeColor="accent1"/>
              </w:rPr>
              <w:t xml:space="preserve"> + ŠR</w:t>
            </w:r>
            <w:r w:rsidRPr="00463406">
              <w:rPr>
                <w:b/>
                <w:caps/>
                <w:color w:val="4F81BD" w:themeColor="accent1"/>
              </w:rPr>
              <w:t>)</w:t>
            </w:r>
          </w:p>
        </w:tc>
      </w:tr>
      <w:tr w:rsidR="0028558E" w:rsidRPr="00463406" w14:paraId="26AC8359" w14:textId="77777777" w:rsidTr="00A03FE5">
        <w:trPr>
          <w:trHeight w:val="454"/>
        </w:trPr>
        <w:tc>
          <w:tcPr>
            <w:tcW w:w="3936" w:type="dxa"/>
            <w:tcBorders>
              <w:bottom w:val="single" w:sz="4" w:space="0" w:color="auto"/>
            </w:tcBorders>
            <w:shd w:val="clear" w:color="auto" w:fill="auto"/>
            <w:vAlign w:val="center"/>
          </w:tcPr>
          <w:p w14:paraId="38DC8CC4" w14:textId="58F2CE58" w:rsidR="005C72A2" w:rsidRPr="00463406" w:rsidRDefault="0028558E" w:rsidP="005C72A2">
            <w:pPr>
              <w:tabs>
                <w:tab w:val="left" w:pos="567"/>
              </w:tabs>
              <w:suppressAutoHyphens/>
              <w:autoSpaceDN w:val="0"/>
              <w:jc w:val="both"/>
              <w:textAlignment w:val="baseline"/>
              <w:rPr>
                <w:b/>
                <w:sz w:val="16"/>
                <w:szCs w:val="16"/>
              </w:rPr>
            </w:pPr>
            <w:r w:rsidRPr="00463406">
              <w:rPr>
                <w:b/>
                <w:sz w:val="20"/>
                <w:szCs w:val="20"/>
              </w:rPr>
              <w:t>Indikatívna výška finančných prostriedkov vyčlenených na výzvu</w:t>
            </w:r>
            <w:r w:rsidR="00DC19DB" w:rsidRPr="00463406">
              <w:rPr>
                <w:b/>
                <w:sz w:val="20"/>
                <w:szCs w:val="20"/>
              </w:rPr>
              <w:t xml:space="preserve"> za zdroj EÚ</w:t>
            </w:r>
          </w:p>
        </w:tc>
        <w:tc>
          <w:tcPr>
            <w:tcW w:w="5350" w:type="dxa"/>
            <w:tcBorders>
              <w:bottom w:val="single" w:sz="4" w:space="0" w:color="auto"/>
            </w:tcBorders>
            <w:shd w:val="clear" w:color="auto" w:fill="auto"/>
            <w:vAlign w:val="center"/>
          </w:tcPr>
          <w:p w14:paraId="0010FC52" w14:textId="078CB9A8" w:rsidR="0028558E" w:rsidRPr="00463406" w:rsidRDefault="009215A4" w:rsidP="006B4E0F">
            <w:pPr>
              <w:tabs>
                <w:tab w:val="left" w:pos="567"/>
              </w:tabs>
              <w:suppressAutoHyphens/>
              <w:autoSpaceDN w:val="0"/>
              <w:jc w:val="both"/>
              <w:textAlignment w:val="baseline"/>
              <w:rPr>
                <w:sz w:val="16"/>
                <w:szCs w:val="16"/>
              </w:rPr>
            </w:pPr>
            <w:r w:rsidRPr="00463406">
              <w:rPr>
                <w:rFonts w:eastAsia="Arial Unicode MS" w:cs="Arial"/>
                <w:i/>
                <w:color w:val="4F81BD" w:themeColor="accent1"/>
                <w:kern w:val="3"/>
                <w:sz w:val="16"/>
                <w:szCs w:val="16"/>
                <w:lang w:eastAsia="zh-CN"/>
              </w:rPr>
              <w:t xml:space="preserve">Uvedie sa </w:t>
            </w:r>
            <w:r w:rsidRPr="00463406">
              <w:rPr>
                <w:i/>
                <w:color w:val="4F81BD" w:themeColor="accent1"/>
                <w:sz w:val="16"/>
                <w:szCs w:val="16"/>
              </w:rPr>
              <w:t>výška finančných prostriedkov vyčlenených na výzvu v zmysle akčného plánu stratégie CLLD pre príslušné opatrenie (zdroje EÚ)</w:t>
            </w:r>
          </w:p>
        </w:tc>
      </w:tr>
      <w:tr w:rsidR="00DC19DB" w:rsidRPr="00463406" w14:paraId="241D9412" w14:textId="77777777" w:rsidTr="00A03FE5">
        <w:trPr>
          <w:trHeight w:val="454"/>
        </w:trPr>
        <w:tc>
          <w:tcPr>
            <w:tcW w:w="3936" w:type="dxa"/>
            <w:tcBorders>
              <w:bottom w:val="single" w:sz="4" w:space="0" w:color="auto"/>
            </w:tcBorders>
            <w:shd w:val="clear" w:color="auto" w:fill="auto"/>
            <w:vAlign w:val="center"/>
          </w:tcPr>
          <w:p w14:paraId="15F3BCAC" w14:textId="1E1DBDF0" w:rsidR="00DC19DB" w:rsidRPr="00463406" w:rsidRDefault="00DC19DB" w:rsidP="005C72A2">
            <w:pPr>
              <w:tabs>
                <w:tab w:val="left" w:pos="567"/>
              </w:tabs>
              <w:suppressAutoHyphens/>
              <w:autoSpaceDN w:val="0"/>
              <w:jc w:val="both"/>
              <w:textAlignment w:val="baseline"/>
              <w:rPr>
                <w:b/>
                <w:sz w:val="20"/>
                <w:szCs w:val="20"/>
              </w:rPr>
            </w:pPr>
            <w:r w:rsidRPr="00463406">
              <w:rPr>
                <w:b/>
                <w:sz w:val="20"/>
                <w:szCs w:val="20"/>
              </w:rPr>
              <w:t>Indikatívna výška finančných prostriedkov vyčlenených na výzvu za zdroj ŠR:</w:t>
            </w:r>
          </w:p>
        </w:tc>
        <w:tc>
          <w:tcPr>
            <w:tcW w:w="5350" w:type="dxa"/>
            <w:tcBorders>
              <w:bottom w:val="single" w:sz="4" w:space="0" w:color="auto"/>
            </w:tcBorders>
            <w:shd w:val="clear" w:color="auto" w:fill="auto"/>
            <w:vAlign w:val="center"/>
          </w:tcPr>
          <w:p w14:paraId="4299DF70" w14:textId="02AEB759" w:rsidR="00DC19DB" w:rsidRPr="00463406" w:rsidRDefault="00DC19DB" w:rsidP="006B4E0F">
            <w:pPr>
              <w:tabs>
                <w:tab w:val="left" w:pos="567"/>
              </w:tabs>
              <w:suppressAutoHyphens/>
              <w:autoSpaceDN w:val="0"/>
              <w:jc w:val="both"/>
              <w:textAlignment w:val="baseline"/>
              <w:rPr>
                <w:rFonts w:eastAsia="Arial Unicode MS" w:cs="Arial"/>
                <w:i/>
                <w:color w:val="4F81BD" w:themeColor="accent1"/>
                <w:kern w:val="3"/>
                <w:sz w:val="16"/>
                <w:szCs w:val="16"/>
                <w:lang w:eastAsia="zh-CN"/>
              </w:rPr>
            </w:pPr>
            <w:r w:rsidRPr="00463406">
              <w:rPr>
                <w:rFonts w:eastAsia="Arial Unicode MS" w:cs="Arial"/>
                <w:i/>
                <w:color w:val="4F81BD" w:themeColor="accent1"/>
                <w:kern w:val="3"/>
                <w:sz w:val="16"/>
                <w:szCs w:val="16"/>
                <w:lang w:eastAsia="zh-CN"/>
              </w:rPr>
              <w:t xml:space="preserve">Uvedie sa </w:t>
            </w:r>
            <w:r w:rsidRPr="00463406">
              <w:rPr>
                <w:i/>
                <w:color w:val="4F81BD" w:themeColor="accent1"/>
                <w:sz w:val="16"/>
                <w:szCs w:val="16"/>
              </w:rPr>
              <w:t>výška finančných prostriedkov vyčlenených na výzvu v zmysle akčného plánu stratégie CLLD pre príslušné opatrenie (zdroje ŠR)</w:t>
            </w:r>
          </w:p>
        </w:tc>
      </w:tr>
      <w:tr w:rsidR="006B4E0F" w:rsidRPr="00463406" w14:paraId="70CF5840" w14:textId="77777777" w:rsidTr="009554A3">
        <w:trPr>
          <w:trHeight w:val="454"/>
        </w:trPr>
        <w:tc>
          <w:tcPr>
            <w:tcW w:w="9286" w:type="dxa"/>
            <w:gridSpan w:val="2"/>
            <w:tcBorders>
              <w:bottom w:val="single" w:sz="4" w:space="0" w:color="auto"/>
            </w:tcBorders>
            <w:shd w:val="clear" w:color="auto" w:fill="auto"/>
            <w:vAlign w:val="center"/>
          </w:tcPr>
          <w:p w14:paraId="23578D2A" w14:textId="0B0A8537" w:rsidR="006B4E0F" w:rsidRPr="00463406" w:rsidRDefault="006B4E0F" w:rsidP="00E54F59">
            <w:pPr>
              <w:numPr>
                <w:ilvl w:val="1"/>
                <w:numId w:val="1"/>
              </w:numPr>
              <w:suppressAutoHyphens/>
              <w:autoSpaceDN w:val="0"/>
              <w:spacing w:line="320" w:lineRule="exact"/>
              <w:ind w:left="426" w:hanging="426"/>
              <w:jc w:val="both"/>
              <w:textAlignment w:val="baseline"/>
              <w:rPr>
                <w:rFonts w:ascii="Calibri" w:eastAsia="Arial Unicode MS" w:hAnsi="Calibri" w:cs="Times New Roman"/>
                <w:b/>
                <w:caps/>
                <w:color w:val="000000"/>
                <w:kern w:val="3"/>
                <w:lang w:eastAsia="zh-CN"/>
              </w:rPr>
            </w:pPr>
            <w:r w:rsidRPr="00463406">
              <w:rPr>
                <w:rFonts w:ascii="Calibri" w:eastAsia="Arial Unicode MS" w:hAnsi="Calibri" w:cs="Times New Roman"/>
                <w:b/>
                <w:caps/>
                <w:color w:val="4F81BD" w:themeColor="accent1"/>
                <w:kern w:val="3"/>
                <w:lang w:eastAsia="zh-CN"/>
              </w:rPr>
              <w:t>Financovanie projektu</w:t>
            </w:r>
            <w:r w:rsidR="00505083" w:rsidRPr="00463406">
              <w:rPr>
                <w:rFonts w:ascii="Calibri" w:eastAsia="Arial Unicode MS" w:hAnsi="Calibri" w:cs="Times New Roman"/>
                <w:b/>
                <w:caps/>
                <w:color w:val="4F81BD" w:themeColor="accent1"/>
                <w:kern w:val="3"/>
                <w:lang w:eastAsia="zh-CN"/>
              </w:rPr>
              <w:t xml:space="preserve"> </w:t>
            </w:r>
          </w:p>
        </w:tc>
      </w:tr>
      <w:tr w:rsidR="006B4E0F" w:rsidRPr="00463406" w14:paraId="47B5EC74" w14:textId="77777777" w:rsidTr="009554A3">
        <w:trPr>
          <w:trHeight w:val="454"/>
        </w:trPr>
        <w:tc>
          <w:tcPr>
            <w:tcW w:w="9286" w:type="dxa"/>
            <w:gridSpan w:val="2"/>
            <w:tcBorders>
              <w:bottom w:val="single" w:sz="4" w:space="0" w:color="auto"/>
            </w:tcBorders>
            <w:shd w:val="clear" w:color="auto" w:fill="auto"/>
            <w:vAlign w:val="center"/>
          </w:tcPr>
          <w:p w14:paraId="7B31FCA3" w14:textId="61CE9F4D" w:rsidR="005C72A2" w:rsidRPr="00463406" w:rsidRDefault="00E54F59" w:rsidP="006B6C90">
            <w:pPr>
              <w:pStyle w:val="Textpoznmkypodiarou"/>
              <w:rPr>
                <w:rFonts w:cstheme="minorHAnsi"/>
                <w:b/>
                <w:bCs/>
                <w:kern w:val="3"/>
                <w:lang w:eastAsia="zh-CN"/>
              </w:rPr>
            </w:pPr>
            <w:proofErr w:type="spellStart"/>
            <w:r w:rsidRPr="00463406">
              <w:rPr>
                <w:rFonts w:asciiTheme="minorHAnsi" w:hAnsiTheme="minorHAnsi"/>
              </w:rPr>
              <w:t>Podopatrenie</w:t>
            </w:r>
            <w:proofErr w:type="spellEnd"/>
            <w:r w:rsidRPr="00463406">
              <w:rPr>
                <w:rFonts w:asciiTheme="minorHAnsi" w:hAnsiTheme="minorHAnsi"/>
              </w:rPr>
              <w:t xml:space="preserve">: </w:t>
            </w:r>
            <w:r w:rsidR="00DC19DB" w:rsidRPr="00463406">
              <w:rPr>
                <w:rFonts w:asciiTheme="minorHAnsi" w:hAnsiTheme="minorHAnsi" w:cstheme="minorHAnsi"/>
                <w:i/>
                <w:color w:val="4F81BD" w:themeColor="accent1"/>
                <w:sz w:val="16"/>
                <w:szCs w:val="16"/>
              </w:rPr>
              <w:t xml:space="preserve">v rámci ITMS 2014+ sa vygeneruje </w:t>
            </w:r>
            <w:r w:rsidR="006B6C90" w:rsidRPr="00463406">
              <w:rPr>
                <w:rFonts w:asciiTheme="minorHAnsi" w:hAnsiTheme="minorHAnsi" w:cstheme="minorHAnsi"/>
                <w:i/>
                <w:color w:val="4F81BD" w:themeColor="accent1"/>
                <w:sz w:val="16"/>
                <w:szCs w:val="16"/>
              </w:rPr>
              <w:t>automaticky</w:t>
            </w:r>
          </w:p>
        </w:tc>
      </w:tr>
      <w:tr w:rsidR="00DC19DB" w:rsidRPr="00463406" w14:paraId="69FC5020" w14:textId="77777777" w:rsidTr="009554A3">
        <w:trPr>
          <w:trHeight w:val="454"/>
        </w:trPr>
        <w:tc>
          <w:tcPr>
            <w:tcW w:w="9286" w:type="dxa"/>
            <w:gridSpan w:val="2"/>
            <w:tcBorders>
              <w:bottom w:val="single" w:sz="4" w:space="0" w:color="auto"/>
            </w:tcBorders>
            <w:shd w:val="clear" w:color="auto" w:fill="auto"/>
            <w:vAlign w:val="center"/>
          </w:tcPr>
          <w:p w14:paraId="4317253C" w14:textId="4EC23AF8" w:rsidR="00DC19DB" w:rsidRPr="00463406" w:rsidRDefault="00DC19DB" w:rsidP="006B6C90">
            <w:pPr>
              <w:pStyle w:val="Textpoznmkypodiarou"/>
              <w:jc w:val="both"/>
              <w:rPr>
                <w:rFonts w:asciiTheme="minorHAnsi" w:eastAsiaTheme="minorHAnsi" w:hAnsiTheme="minorHAnsi" w:cstheme="minorBidi"/>
                <w:lang w:eastAsia="en-US"/>
              </w:rPr>
            </w:pPr>
            <w:r w:rsidRPr="00463406">
              <w:rPr>
                <w:rFonts w:asciiTheme="minorHAnsi" w:eastAsiaTheme="minorHAnsi" w:hAnsiTheme="minorHAnsi" w:cstheme="minorBidi"/>
                <w:lang w:eastAsia="en-US"/>
              </w:rPr>
              <w:t>Oblasť</w:t>
            </w:r>
            <w:r w:rsidR="00E54F59" w:rsidRPr="00463406">
              <w:rPr>
                <w:rFonts w:asciiTheme="minorHAnsi" w:eastAsiaTheme="minorHAnsi" w:hAnsiTheme="minorHAnsi" w:cstheme="minorBidi"/>
                <w:lang w:eastAsia="en-US"/>
              </w:rPr>
              <w:t xml:space="preserve">: </w:t>
            </w:r>
            <w:r w:rsidRPr="00463406">
              <w:rPr>
                <w:rFonts w:asciiTheme="minorHAnsi" w:hAnsiTheme="minorHAnsi" w:cstheme="minorHAnsi"/>
                <w:i/>
                <w:color w:val="4F81BD" w:themeColor="accent1"/>
                <w:sz w:val="16"/>
                <w:szCs w:val="16"/>
              </w:rPr>
              <w:t xml:space="preserve">v rámci ITMS 2014+ sa vygeneruje </w:t>
            </w:r>
            <w:r w:rsidR="006B6C90" w:rsidRPr="00463406">
              <w:rPr>
                <w:rFonts w:asciiTheme="minorHAnsi" w:hAnsiTheme="minorHAnsi" w:cstheme="minorHAnsi"/>
                <w:i/>
                <w:color w:val="4F81BD" w:themeColor="accent1"/>
                <w:sz w:val="16"/>
                <w:szCs w:val="16"/>
              </w:rPr>
              <w:t>automaticky</w:t>
            </w:r>
          </w:p>
        </w:tc>
      </w:tr>
      <w:tr w:rsidR="00DC19DB" w:rsidRPr="00463406" w14:paraId="4D02530F" w14:textId="77777777" w:rsidTr="009554A3">
        <w:trPr>
          <w:trHeight w:val="454"/>
        </w:trPr>
        <w:tc>
          <w:tcPr>
            <w:tcW w:w="9286" w:type="dxa"/>
            <w:gridSpan w:val="2"/>
            <w:tcBorders>
              <w:bottom w:val="single" w:sz="4" w:space="0" w:color="auto"/>
            </w:tcBorders>
            <w:shd w:val="clear" w:color="auto" w:fill="auto"/>
            <w:vAlign w:val="center"/>
          </w:tcPr>
          <w:p w14:paraId="42A848EC" w14:textId="0C5D0873" w:rsidR="00DC19DB" w:rsidRPr="00463406" w:rsidRDefault="00DC19DB" w:rsidP="006B6C90">
            <w:pPr>
              <w:jc w:val="both"/>
              <w:rPr>
                <w:sz w:val="20"/>
                <w:szCs w:val="20"/>
              </w:rPr>
            </w:pPr>
            <w:r w:rsidRPr="00463406">
              <w:rPr>
                <w:sz w:val="20"/>
                <w:szCs w:val="20"/>
              </w:rPr>
              <w:t>Intenzita pomoci</w:t>
            </w:r>
            <w:r w:rsidR="00E54F59" w:rsidRPr="00463406">
              <w:rPr>
                <w:sz w:val="20"/>
                <w:szCs w:val="20"/>
              </w:rPr>
              <w:t xml:space="preserve">: </w:t>
            </w:r>
            <w:r w:rsidRPr="00463406">
              <w:rPr>
                <w:rFonts w:eastAsia="Times New Roman" w:cstheme="minorHAnsi"/>
                <w:i/>
                <w:color w:val="4F81BD" w:themeColor="accent1"/>
                <w:sz w:val="16"/>
                <w:szCs w:val="16"/>
                <w:lang w:eastAsia="sk-SK"/>
              </w:rPr>
              <w:t xml:space="preserve">v rámci ITMS 2014+ sa vygeneruje </w:t>
            </w:r>
            <w:r w:rsidR="006B6C90" w:rsidRPr="00463406">
              <w:rPr>
                <w:rFonts w:eastAsia="Times New Roman" w:cstheme="minorHAnsi"/>
                <w:i/>
                <w:color w:val="4F81BD" w:themeColor="accent1"/>
                <w:sz w:val="16"/>
                <w:szCs w:val="16"/>
                <w:lang w:eastAsia="sk-SK"/>
              </w:rPr>
              <w:t>automaticky</w:t>
            </w:r>
          </w:p>
        </w:tc>
      </w:tr>
      <w:tr w:rsidR="00DC19DB" w:rsidRPr="00463406" w14:paraId="35449FC3" w14:textId="77777777" w:rsidTr="009554A3">
        <w:trPr>
          <w:trHeight w:val="454"/>
        </w:trPr>
        <w:tc>
          <w:tcPr>
            <w:tcW w:w="9286" w:type="dxa"/>
            <w:gridSpan w:val="2"/>
            <w:tcBorders>
              <w:bottom w:val="single" w:sz="4" w:space="0" w:color="auto"/>
            </w:tcBorders>
            <w:shd w:val="clear" w:color="auto" w:fill="auto"/>
            <w:vAlign w:val="center"/>
          </w:tcPr>
          <w:p w14:paraId="4AFF0A8D" w14:textId="6819DAC6" w:rsidR="00DC19DB" w:rsidRPr="00463406" w:rsidRDefault="00DC19DB" w:rsidP="006B6C90">
            <w:pPr>
              <w:jc w:val="both"/>
              <w:rPr>
                <w:sz w:val="20"/>
                <w:szCs w:val="20"/>
              </w:rPr>
            </w:pPr>
            <w:r w:rsidRPr="00463406">
              <w:rPr>
                <w:sz w:val="20"/>
                <w:szCs w:val="20"/>
              </w:rPr>
              <w:t>Popis oblasti</w:t>
            </w:r>
            <w:r w:rsidR="00E54F59" w:rsidRPr="00463406">
              <w:rPr>
                <w:sz w:val="20"/>
                <w:szCs w:val="20"/>
              </w:rPr>
              <w:t xml:space="preserve">: </w:t>
            </w:r>
            <w:r w:rsidRPr="00463406">
              <w:rPr>
                <w:rFonts w:eastAsia="Times New Roman" w:cstheme="minorHAnsi"/>
                <w:i/>
                <w:color w:val="4F81BD" w:themeColor="accent1"/>
                <w:sz w:val="16"/>
                <w:szCs w:val="16"/>
                <w:lang w:eastAsia="sk-SK"/>
              </w:rPr>
              <w:t xml:space="preserve">v rámci ITMS 2014+ sa vygeneruje </w:t>
            </w:r>
            <w:r w:rsidR="006B6C90" w:rsidRPr="00463406">
              <w:rPr>
                <w:rFonts w:eastAsia="Times New Roman" w:cstheme="minorHAnsi"/>
                <w:i/>
                <w:color w:val="4F81BD" w:themeColor="accent1"/>
                <w:sz w:val="16"/>
                <w:szCs w:val="16"/>
                <w:lang w:eastAsia="sk-SK"/>
              </w:rPr>
              <w:t>automaticky</w:t>
            </w:r>
          </w:p>
        </w:tc>
      </w:tr>
      <w:tr w:rsidR="00972BB6" w:rsidRPr="00463406" w14:paraId="251E918B" w14:textId="77777777" w:rsidTr="009554A3">
        <w:trPr>
          <w:trHeight w:val="454"/>
        </w:trPr>
        <w:tc>
          <w:tcPr>
            <w:tcW w:w="9286" w:type="dxa"/>
            <w:gridSpan w:val="2"/>
            <w:shd w:val="clear" w:color="auto" w:fill="auto"/>
            <w:vAlign w:val="center"/>
          </w:tcPr>
          <w:p w14:paraId="293D0611" w14:textId="57D1D145" w:rsidR="00972BB6" w:rsidRPr="00463406" w:rsidRDefault="001D711D" w:rsidP="00950E40">
            <w:pPr>
              <w:pStyle w:val="Odsekzoznamu"/>
              <w:numPr>
                <w:ilvl w:val="1"/>
                <w:numId w:val="2"/>
              </w:numPr>
              <w:tabs>
                <w:tab w:val="left" w:pos="284"/>
              </w:tabs>
              <w:suppressAutoHyphens/>
              <w:autoSpaceDN w:val="0"/>
              <w:spacing w:line="280" w:lineRule="exact"/>
              <w:jc w:val="both"/>
              <w:textAlignment w:val="baseline"/>
              <w:rPr>
                <w:rFonts w:ascii="Calibri" w:eastAsia="Times New Roman" w:hAnsi="Calibri" w:cs="Times New Roman"/>
                <w:b/>
                <w:kern w:val="3"/>
                <w:lang w:eastAsia="zh-CN"/>
              </w:rPr>
            </w:pPr>
            <w:r w:rsidRPr="00463406">
              <w:rPr>
                <w:rFonts w:ascii="Calibri" w:eastAsia="Times New Roman" w:hAnsi="Calibri" w:cs="Times New Roman"/>
                <w:b/>
                <w:caps/>
                <w:color w:val="4F81BD" w:themeColor="accent1"/>
                <w:kern w:val="3"/>
                <w:lang w:eastAsia="zh-CN"/>
              </w:rPr>
              <w:lastRenderedPageBreak/>
              <w:t xml:space="preserve">   </w:t>
            </w:r>
            <w:r w:rsidR="00972BB6" w:rsidRPr="00463406">
              <w:rPr>
                <w:rFonts w:ascii="Calibri" w:eastAsia="Times New Roman" w:hAnsi="Calibri" w:cs="Times New Roman"/>
                <w:b/>
                <w:caps/>
                <w:color w:val="4F81BD" w:themeColor="accent1"/>
                <w:kern w:val="3"/>
                <w:lang w:eastAsia="zh-CN"/>
              </w:rPr>
              <w:t>Časový harmonog</w:t>
            </w:r>
            <w:r w:rsidR="009650E9" w:rsidRPr="00463406">
              <w:rPr>
                <w:rFonts w:ascii="Calibri" w:eastAsia="Times New Roman" w:hAnsi="Calibri" w:cs="Times New Roman"/>
                <w:b/>
                <w:caps/>
                <w:color w:val="4F81BD" w:themeColor="accent1"/>
                <w:kern w:val="3"/>
                <w:lang w:eastAsia="zh-CN"/>
              </w:rPr>
              <w:t>ram konania o  ŽoNFP</w:t>
            </w:r>
          </w:p>
        </w:tc>
      </w:tr>
      <w:tr w:rsidR="00972BB6" w:rsidRPr="00463406" w14:paraId="06159238" w14:textId="77777777" w:rsidTr="009554A3">
        <w:trPr>
          <w:trHeight w:val="454"/>
        </w:trPr>
        <w:tc>
          <w:tcPr>
            <w:tcW w:w="9286" w:type="dxa"/>
            <w:gridSpan w:val="2"/>
            <w:shd w:val="clear" w:color="auto" w:fill="auto"/>
            <w:vAlign w:val="center"/>
          </w:tcPr>
          <w:p w14:paraId="66813686" w14:textId="6F7B3A1B" w:rsidR="009E2641" w:rsidRPr="00463406" w:rsidRDefault="009554A3" w:rsidP="002B04F4">
            <w:pPr>
              <w:jc w:val="both"/>
              <w:rPr>
                <w:rFonts w:eastAsia="Times New Roman" w:cs="Arial"/>
                <w:color w:val="000000" w:themeColor="text1"/>
                <w:sz w:val="20"/>
                <w:szCs w:val="20"/>
                <w:lang w:eastAsia="sk-SK"/>
              </w:rPr>
            </w:pPr>
            <w:r w:rsidRPr="00463406">
              <w:rPr>
                <w:rFonts w:ascii="Calibri" w:eastAsia="Times New Roman" w:hAnsi="Calibri" w:cs="Times New Roman"/>
                <w:b/>
                <w:lang w:eastAsia="sk-SK"/>
              </w:rPr>
              <w:t>1.5.</w:t>
            </w:r>
            <w:r w:rsidR="00AB4798" w:rsidRPr="00463406">
              <w:rPr>
                <w:rFonts w:ascii="Calibri" w:eastAsia="Times New Roman" w:hAnsi="Calibri" w:cs="Times New Roman"/>
                <w:b/>
                <w:color w:val="000000" w:themeColor="text1"/>
                <w:lang w:eastAsia="sk-SK"/>
              </w:rPr>
              <w:t>1</w:t>
            </w:r>
            <w:r w:rsidRPr="00463406">
              <w:rPr>
                <w:rFonts w:ascii="Calibri" w:eastAsia="Times New Roman" w:hAnsi="Calibri" w:cs="Times New Roman"/>
                <w:b/>
                <w:lang w:eastAsia="sk-SK"/>
              </w:rPr>
              <w:t xml:space="preserve"> </w:t>
            </w:r>
            <w:r w:rsidR="00972BB6" w:rsidRPr="00463406">
              <w:rPr>
                <w:rFonts w:ascii="Calibri" w:eastAsia="Times New Roman" w:hAnsi="Calibri" w:cs="Times New Roman"/>
                <w:b/>
                <w:lang w:eastAsia="sk-SK"/>
              </w:rPr>
              <w:t>Časový harmonogram konania o </w:t>
            </w:r>
            <w:r w:rsidR="00655C93" w:rsidRPr="00463406">
              <w:rPr>
                <w:rFonts w:ascii="Calibri" w:eastAsia="Times New Roman" w:hAnsi="Calibri" w:cs="Times New Roman"/>
                <w:b/>
                <w:lang w:eastAsia="sk-SK"/>
              </w:rPr>
              <w:t xml:space="preserve"> </w:t>
            </w:r>
            <w:proofErr w:type="spellStart"/>
            <w:r w:rsidR="00655C93" w:rsidRPr="00463406">
              <w:rPr>
                <w:rFonts w:ascii="Calibri" w:eastAsia="Times New Roman" w:hAnsi="Calibri" w:cs="Times New Roman"/>
                <w:b/>
                <w:lang w:eastAsia="sk-SK"/>
              </w:rPr>
              <w:t>ŽoNFP</w:t>
            </w:r>
            <w:proofErr w:type="spellEnd"/>
            <w:r w:rsidR="00972BB6" w:rsidRPr="00463406">
              <w:rPr>
                <w:rFonts w:ascii="Calibri" w:eastAsia="Times New Roman" w:hAnsi="Calibri" w:cs="Times New Roman"/>
                <w:b/>
                <w:lang w:eastAsia="sk-SK"/>
              </w:rPr>
              <w:t xml:space="preserve"> (uzavretá výzva)</w:t>
            </w:r>
          </w:p>
        </w:tc>
      </w:tr>
      <w:tr w:rsidR="009B5FD3" w:rsidRPr="00463406" w14:paraId="32A081FE" w14:textId="77777777" w:rsidTr="009554A3">
        <w:trPr>
          <w:trHeight w:val="454"/>
        </w:trPr>
        <w:tc>
          <w:tcPr>
            <w:tcW w:w="9286" w:type="dxa"/>
            <w:gridSpan w:val="2"/>
            <w:shd w:val="clear" w:color="auto" w:fill="auto"/>
            <w:vAlign w:val="center"/>
          </w:tcPr>
          <w:p w14:paraId="60FD2973" w14:textId="77777777" w:rsidR="00A377E8" w:rsidRPr="00463406" w:rsidRDefault="00A377E8" w:rsidP="00A377E8">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1EC80E91" w14:textId="46E17042" w:rsidR="00015D1B" w:rsidRPr="00463406" w:rsidRDefault="009B5FD3" w:rsidP="00A03FE5">
            <w:pPr>
              <w:jc w:val="both"/>
              <w:rPr>
                <w:color w:val="000000" w:themeColor="text1"/>
                <w:sz w:val="20"/>
                <w:szCs w:val="20"/>
              </w:rPr>
            </w:pPr>
            <w:r w:rsidRPr="00463406">
              <w:rPr>
                <w:color w:val="000000" w:themeColor="text1"/>
                <w:sz w:val="20"/>
                <w:szCs w:val="20"/>
              </w:rPr>
              <w:t xml:space="preserve">Žiadateľ môže predložiť </w:t>
            </w:r>
            <w:proofErr w:type="spellStart"/>
            <w:r w:rsidRPr="00463406">
              <w:rPr>
                <w:color w:val="000000" w:themeColor="text1"/>
                <w:sz w:val="20"/>
                <w:szCs w:val="20"/>
              </w:rPr>
              <w:t>ŽoNFP</w:t>
            </w:r>
            <w:proofErr w:type="spellEnd"/>
            <w:r w:rsidRPr="00463406">
              <w:rPr>
                <w:color w:val="000000" w:themeColor="text1"/>
                <w:sz w:val="20"/>
                <w:szCs w:val="20"/>
              </w:rPr>
              <w:t xml:space="preserve"> priebežne od dátumu vyhlásenia výzvy do dátumu u</w:t>
            </w:r>
            <w:r w:rsidR="004738A1" w:rsidRPr="00463406">
              <w:rPr>
                <w:color w:val="000000" w:themeColor="text1"/>
                <w:sz w:val="20"/>
                <w:szCs w:val="20"/>
              </w:rPr>
              <w:t>zavretia výzvy uvedeného v</w:t>
            </w:r>
            <w:r w:rsidR="004C366A" w:rsidRPr="00463406">
              <w:rPr>
                <w:color w:val="000000" w:themeColor="text1"/>
                <w:sz w:val="20"/>
                <w:szCs w:val="20"/>
              </w:rPr>
              <w:t> </w:t>
            </w:r>
            <w:r w:rsidR="004738A1" w:rsidRPr="00463406">
              <w:rPr>
                <w:color w:val="000000" w:themeColor="text1"/>
                <w:sz w:val="20"/>
                <w:szCs w:val="20"/>
              </w:rPr>
              <w:t>bode</w:t>
            </w:r>
            <w:r w:rsidRPr="00463406">
              <w:rPr>
                <w:color w:val="000000" w:themeColor="text1"/>
                <w:sz w:val="20"/>
                <w:szCs w:val="20"/>
              </w:rPr>
              <w:t xml:space="preserve"> 1.2 výzvy. Konanie o </w:t>
            </w:r>
            <w:proofErr w:type="spellStart"/>
            <w:r w:rsidR="000978E4" w:rsidRPr="00463406">
              <w:rPr>
                <w:color w:val="000000" w:themeColor="text1"/>
                <w:sz w:val="20"/>
                <w:szCs w:val="20"/>
              </w:rPr>
              <w:t>ŽoNFP</w:t>
            </w:r>
            <w:proofErr w:type="spellEnd"/>
            <w:r w:rsidR="000978E4" w:rsidRPr="00463406">
              <w:rPr>
                <w:color w:val="000000" w:themeColor="text1"/>
                <w:sz w:val="20"/>
                <w:szCs w:val="20"/>
              </w:rPr>
              <w:t xml:space="preserve"> </w:t>
            </w:r>
            <w:r w:rsidRPr="00463406">
              <w:rPr>
                <w:color w:val="000000" w:themeColor="text1"/>
                <w:sz w:val="20"/>
                <w:szCs w:val="20"/>
              </w:rPr>
              <w:t>začína v</w:t>
            </w:r>
            <w:r w:rsidR="001272C7" w:rsidRPr="00463406">
              <w:rPr>
                <w:color w:val="000000" w:themeColor="text1"/>
                <w:sz w:val="20"/>
                <w:szCs w:val="20"/>
              </w:rPr>
              <w:t> </w:t>
            </w:r>
            <w:r w:rsidRPr="00463406">
              <w:rPr>
                <w:color w:val="000000" w:themeColor="text1"/>
                <w:sz w:val="20"/>
                <w:szCs w:val="20"/>
              </w:rPr>
              <w:t>súlade</w:t>
            </w:r>
            <w:r w:rsidR="00AC1EBF">
              <w:rPr>
                <w:color w:val="000000" w:themeColor="text1"/>
                <w:sz w:val="20"/>
                <w:szCs w:val="20"/>
              </w:rPr>
              <w:t xml:space="preserve"> § 19</w:t>
            </w:r>
            <w:r w:rsidR="001272C7" w:rsidRPr="00463406">
              <w:rPr>
                <w:color w:val="000000" w:themeColor="text1"/>
                <w:sz w:val="20"/>
                <w:szCs w:val="20"/>
              </w:rPr>
              <w:t xml:space="preserve">, ods. 2  </w:t>
            </w:r>
            <w:r w:rsidR="00C72AC5" w:rsidRPr="00463406">
              <w:rPr>
                <w:color w:val="000000" w:themeColor="text1"/>
                <w:sz w:val="20"/>
                <w:szCs w:val="20"/>
              </w:rPr>
              <w:t>z</w:t>
            </w:r>
            <w:r w:rsidR="00A03FE5" w:rsidRPr="00463406">
              <w:rPr>
                <w:color w:val="000000" w:themeColor="text1"/>
                <w:sz w:val="20"/>
                <w:szCs w:val="20"/>
              </w:rPr>
              <w:t>ákon</w:t>
            </w:r>
            <w:r w:rsidR="00C72AC5" w:rsidRPr="00463406">
              <w:rPr>
                <w:color w:val="000000" w:themeColor="text1"/>
                <w:sz w:val="20"/>
                <w:szCs w:val="20"/>
              </w:rPr>
              <w:t>a</w:t>
            </w:r>
            <w:r w:rsidR="00A03FE5" w:rsidRPr="00463406">
              <w:rPr>
                <w:color w:val="000000" w:themeColor="text1"/>
                <w:sz w:val="20"/>
                <w:szCs w:val="20"/>
              </w:rPr>
              <w:t xml:space="preserve"> č. 292/2014 Z. z. o príspevku poskytovan</w:t>
            </w:r>
            <w:r w:rsidR="00C72AC5" w:rsidRPr="00463406">
              <w:rPr>
                <w:color w:val="000000" w:themeColor="text1"/>
                <w:sz w:val="20"/>
                <w:szCs w:val="20"/>
              </w:rPr>
              <w:t xml:space="preserve">om z európskych štrukturálnych </w:t>
            </w:r>
            <w:r w:rsidR="00C056AF" w:rsidRPr="00463406">
              <w:rPr>
                <w:color w:val="000000" w:themeColor="text1"/>
                <w:sz w:val="20"/>
                <w:szCs w:val="20"/>
              </w:rPr>
              <w:t xml:space="preserve">a </w:t>
            </w:r>
            <w:r w:rsidR="002B04F4" w:rsidRPr="00463406">
              <w:rPr>
                <w:color w:val="000000" w:themeColor="text1"/>
                <w:sz w:val="20"/>
                <w:szCs w:val="20"/>
              </w:rPr>
              <w:t>investičných</w:t>
            </w:r>
            <w:r w:rsidR="00A03FE5" w:rsidRPr="00463406">
              <w:rPr>
                <w:color w:val="000000" w:themeColor="text1"/>
                <w:sz w:val="20"/>
                <w:szCs w:val="20"/>
              </w:rPr>
              <w:t xml:space="preserve"> fondov </w:t>
            </w:r>
            <w:r w:rsidR="00C056AF" w:rsidRPr="00463406">
              <w:rPr>
                <w:color w:val="000000" w:themeColor="text1"/>
                <w:sz w:val="20"/>
                <w:szCs w:val="20"/>
              </w:rPr>
              <w:t xml:space="preserve">a o zmene a doplnení </w:t>
            </w:r>
            <w:r w:rsidR="002B04F4" w:rsidRPr="00463406">
              <w:rPr>
                <w:color w:val="000000" w:themeColor="text1"/>
                <w:sz w:val="20"/>
                <w:szCs w:val="20"/>
              </w:rPr>
              <w:t>niektorých</w:t>
            </w:r>
            <w:r w:rsidR="00A03FE5" w:rsidRPr="00463406">
              <w:rPr>
                <w:color w:val="000000" w:themeColor="text1"/>
                <w:sz w:val="20"/>
                <w:szCs w:val="20"/>
              </w:rPr>
              <w:t xml:space="preserve"> zákonov v znení neskorších predpisov </w:t>
            </w:r>
            <w:r w:rsidR="00C72AC5" w:rsidRPr="00463406">
              <w:rPr>
                <w:color w:val="000000" w:themeColor="text1"/>
                <w:sz w:val="20"/>
                <w:szCs w:val="20"/>
              </w:rPr>
              <w:t xml:space="preserve"> (ďalej len zákon „</w:t>
            </w:r>
            <w:r w:rsidRPr="00463406">
              <w:rPr>
                <w:color w:val="000000" w:themeColor="text1"/>
                <w:sz w:val="20"/>
                <w:szCs w:val="20"/>
              </w:rPr>
              <w:t>záko</w:t>
            </w:r>
            <w:r w:rsidR="00C72AC5" w:rsidRPr="00463406">
              <w:rPr>
                <w:color w:val="000000" w:themeColor="text1"/>
                <w:sz w:val="20"/>
                <w:szCs w:val="20"/>
              </w:rPr>
              <w:t>n</w:t>
            </w:r>
            <w:r w:rsidRPr="00463406">
              <w:rPr>
                <w:color w:val="000000" w:themeColor="text1"/>
                <w:sz w:val="20"/>
                <w:szCs w:val="20"/>
              </w:rPr>
              <w:t xml:space="preserve"> o</w:t>
            </w:r>
            <w:r w:rsidR="00F766C6" w:rsidRPr="00463406">
              <w:rPr>
                <w:color w:val="000000" w:themeColor="text1"/>
                <w:sz w:val="20"/>
                <w:szCs w:val="20"/>
              </w:rPr>
              <w:t> </w:t>
            </w:r>
            <w:r w:rsidRPr="00463406">
              <w:rPr>
                <w:color w:val="000000" w:themeColor="text1"/>
                <w:sz w:val="20"/>
                <w:szCs w:val="20"/>
              </w:rPr>
              <w:t>príspevku z</w:t>
            </w:r>
            <w:r w:rsidR="00C72AC5" w:rsidRPr="00463406">
              <w:rPr>
                <w:color w:val="000000" w:themeColor="text1"/>
                <w:sz w:val="20"/>
                <w:szCs w:val="20"/>
              </w:rPr>
              <w:t> </w:t>
            </w:r>
            <w:r w:rsidRPr="00463406">
              <w:rPr>
                <w:color w:val="000000" w:themeColor="text1"/>
                <w:sz w:val="20"/>
                <w:szCs w:val="20"/>
              </w:rPr>
              <w:t>EŠIF</w:t>
            </w:r>
            <w:r w:rsidR="00C72AC5" w:rsidRPr="00463406">
              <w:rPr>
                <w:color w:val="000000" w:themeColor="text1"/>
                <w:sz w:val="20"/>
                <w:szCs w:val="20"/>
              </w:rPr>
              <w:t>“)</w:t>
            </w:r>
            <w:r w:rsidRPr="00463406">
              <w:rPr>
                <w:color w:val="000000" w:themeColor="text1"/>
                <w:sz w:val="20"/>
                <w:szCs w:val="20"/>
              </w:rPr>
              <w:t xml:space="preserve"> </w:t>
            </w:r>
            <w:r w:rsidR="001272C7" w:rsidRPr="00463406">
              <w:rPr>
                <w:color w:val="000000" w:themeColor="text1"/>
                <w:sz w:val="20"/>
                <w:szCs w:val="20"/>
              </w:rPr>
              <w:t xml:space="preserve"> a to </w:t>
            </w:r>
            <w:r w:rsidRPr="00463406">
              <w:rPr>
                <w:color w:val="000000" w:themeColor="text1"/>
                <w:sz w:val="20"/>
                <w:szCs w:val="20"/>
              </w:rPr>
              <w:t xml:space="preserve">doručením </w:t>
            </w:r>
            <w:proofErr w:type="spellStart"/>
            <w:r w:rsidRPr="00463406">
              <w:rPr>
                <w:color w:val="000000" w:themeColor="text1"/>
                <w:sz w:val="20"/>
                <w:szCs w:val="20"/>
              </w:rPr>
              <w:t>ŽoNFP</w:t>
            </w:r>
            <w:proofErr w:type="spellEnd"/>
            <w:r w:rsidRPr="00463406">
              <w:rPr>
                <w:color w:val="000000" w:themeColor="text1"/>
                <w:sz w:val="20"/>
                <w:szCs w:val="20"/>
              </w:rPr>
              <w:t xml:space="preserve"> </w:t>
            </w:r>
            <w:r w:rsidR="000978E4" w:rsidRPr="00463406">
              <w:rPr>
                <w:color w:val="000000" w:themeColor="text1"/>
                <w:sz w:val="20"/>
                <w:szCs w:val="20"/>
              </w:rPr>
              <w:t>na MAS</w:t>
            </w:r>
            <w:r w:rsidRPr="00463406">
              <w:rPr>
                <w:color w:val="000000" w:themeColor="text1"/>
                <w:sz w:val="20"/>
                <w:szCs w:val="20"/>
              </w:rPr>
              <w:t xml:space="preserve">. Proces konania o </w:t>
            </w:r>
            <w:proofErr w:type="spellStart"/>
            <w:r w:rsidRPr="00463406">
              <w:rPr>
                <w:color w:val="000000" w:themeColor="text1"/>
                <w:sz w:val="20"/>
                <w:szCs w:val="20"/>
              </w:rPr>
              <w:t>ŽoNFP</w:t>
            </w:r>
            <w:proofErr w:type="spellEnd"/>
            <w:r w:rsidRPr="00463406">
              <w:rPr>
                <w:color w:val="000000" w:themeColor="text1"/>
                <w:sz w:val="20"/>
                <w:szCs w:val="20"/>
              </w:rPr>
              <w:t xml:space="preserve"> je bližšie popí</w:t>
            </w:r>
            <w:r w:rsidR="004738A1" w:rsidRPr="00463406">
              <w:rPr>
                <w:color w:val="000000" w:themeColor="text1"/>
                <w:sz w:val="20"/>
                <w:szCs w:val="20"/>
              </w:rPr>
              <w:t>saný v bode</w:t>
            </w:r>
            <w:r w:rsidRPr="00463406">
              <w:rPr>
                <w:color w:val="000000" w:themeColor="text1"/>
                <w:sz w:val="20"/>
                <w:szCs w:val="20"/>
              </w:rPr>
              <w:t xml:space="preserve"> </w:t>
            </w:r>
            <w:r w:rsidR="00F35969" w:rsidRPr="00463406">
              <w:rPr>
                <w:color w:val="000000" w:themeColor="text1"/>
                <w:sz w:val="20"/>
                <w:szCs w:val="20"/>
              </w:rPr>
              <w:t>5</w:t>
            </w:r>
            <w:r w:rsidRPr="00463406">
              <w:rPr>
                <w:color w:val="000000" w:themeColor="text1"/>
                <w:sz w:val="20"/>
                <w:szCs w:val="20"/>
              </w:rPr>
              <w:t xml:space="preserve"> tejto výzvy a</w:t>
            </w:r>
            <w:r w:rsidR="00F766C6" w:rsidRPr="00463406">
              <w:rPr>
                <w:color w:val="000000" w:themeColor="text1"/>
                <w:sz w:val="20"/>
                <w:szCs w:val="20"/>
              </w:rPr>
              <w:t> </w:t>
            </w:r>
            <w:r w:rsidRPr="00463406">
              <w:rPr>
                <w:color w:val="000000" w:themeColor="text1"/>
                <w:sz w:val="20"/>
                <w:szCs w:val="20"/>
              </w:rPr>
              <w:t>spolu s ďalšími informáciami aj v</w:t>
            </w:r>
            <w:r w:rsidR="001272C7" w:rsidRPr="00463406">
              <w:rPr>
                <w:color w:val="000000" w:themeColor="text1"/>
                <w:sz w:val="20"/>
                <w:szCs w:val="20"/>
              </w:rPr>
              <w:t> </w:t>
            </w:r>
            <w:r w:rsidRPr="00463406">
              <w:rPr>
                <w:color w:val="000000" w:themeColor="text1"/>
                <w:sz w:val="20"/>
                <w:szCs w:val="20"/>
              </w:rPr>
              <w:t>kapitole</w:t>
            </w:r>
            <w:r w:rsidR="001272C7" w:rsidRPr="00463406">
              <w:rPr>
                <w:color w:val="000000" w:themeColor="text1"/>
                <w:sz w:val="20"/>
                <w:szCs w:val="20"/>
              </w:rPr>
              <w:t xml:space="preserve"> </w:t>
            </w:r>
            <w:r w:rsidR="0040171C" w:rsidRPr="00463406">
              <w:rPr>
                <w:color w:val="000000" w:themeColor="text1"/>
                <w:sz w:val="20"/>
                <w:szCs w:val="20"/>
              </w:rPr>
              <w:t>7.</w:t>
            </w:r>
            <w:r w:rsidR="00F35969" w:rsidRPr="00463406">
              <w:rPr>
                <w:color w:val="000000" w:themeColor="text1"/>
                <w:sz w:val="20"/>
                <w:szCs w:val="20"/>
              </w:rPr>
              <w:t>1</w:t>
            </w:r>
            <w:r w:rsidR="0040171C" w:rsidRPr="00463406">
              <w:rPr>
                <w:color w:val="000000" w:themeColor="text1"/>
                <w:sz w:val="20"/>
                <w:szCs w:val="20"/>
              </w:rPr>
              <w:t>.</w:t>
            </w:r>
            <w:r w:rsidR="00015D1B" w:rsidRPr="00463406">
              <w:rPr>
                <w:color w:val="000000" w:themeColor="text1"/>
                <w:sz w:val="20"/>
                <w:szCs w:val="20"/>
              </w:rPr>
              <w:t>3</w:t>
            </w:r>
            <w:r w:rsidR="0040171C" w:rsidRPr="00463406">
              <w:rPr>
                <w:strike/>
                <w:color w:val="000000" w:themeColor="text1"/>
                <w:sz w:val="18"/>
                <w:szCs w:val="18"/>
              </w:rPr>
              <w:t>4</w:t>
            </w:r>
            <w:r w:rsidR="0040171C" w:rsidRPr="00463406">
              <w:rPr>
                <w:color w:val="000000" w:themeColor="text1"/>
                <w:sz w:val="20"/>
                <w:szCs w:val="20"/>
              </w:rPr>
              <w:t xml:space="preserve"> </w:t>
            </w:r>
            <w:r w:rsidR="00B0516C" w:rsidRPr="00463406">
              <w:rPr>
                <w:color w:val="000000" w:themeColor="text1"/>
                <w:sz w:val="20"/>
                <w:szCs w:val="20"/>
              </w:rPr>
              <w:t>P</w:t>
            </w:r>
            <w:r w:rsidR="003C7D15" w:rsidRPr="00463406">
              <w:rPr>
                <w:color w:val="000000" w:themeColor="text1"/>
                <w:sz w:val="20"/>
                <w:szCs w:val="20"/>
              </w:rPr>
              <w:t>ríručky</w:t>
            </w:r>
            <w:r w:rsidR="007C0338" w:rsidRPr="00463406">
              <w:rPr>
                <w:color w:val="000000" w:themeColor="text1"/>
                <w:sz w:val="20"/>
                <w:szCs w:val="20"/>
              </w:rPr>
              <w:t xml:space="preserve"> </w:t>
            </w:r>
            <w:r w:rsidR="007C0338" w:rsidRPr="00463406">
              <w:rPr>
                <w:rFonts w:eastAsiaTheme="majorEastAsia" w:cstheme="minorHAnsi"/>
                <w:color w:val="000000" w:themeColor="text1"/>
                <w:sz w:val="20"/>
                <w:szCs w:val="20"/>
              </w:rPr>
              <w:t xml:space="preserve">pre prijímateľa nenávratného finančného príspevku z Programu rozvoja vidieka SR </w:t>
            </w:r>
            <w:r w:rsidR="00015D1B" w:rsidRPr="00463406">
              <w:rPr>
                <w:rFonts w:eastAsiaTheme="majorEastAsia" w:cstheme="minorHAnsi"/>
                <w:color w:val="000000" w:themeColor="text1"/>
                <w:sz w:val="20"/>
                <w:szCs w:val="20"/>
              </w:rPr>
              <w:br/>
            </w:r>
            <w:r w:rsidR="007C0338" w:rsidRPr="00463406">
              <w:rPr>
                <w:rFonts w:eastAsiaTheme="majorEastAsia" w:cstheme="minorHAnsi"/>
                <w:color w:val="000000" w:themeColor="text1"/>
                <w:sz w:val="20"/>
                <w:szCs w:val="20"/>
              </w:rPr>
              <w:t>2014 – 202</w:t>
            </w:r>
            <w:r w:rsidR="00015D1B" w:rsidRPr="00463406">
              <w:rPr>
                <w:rFonts w:eastAsiaTheme="majorEastAsia" w:cstheme="minorHAnsi"/>
                <w:color w:val="000000" w:themeColor="text1"/>
                <w:sz w:val="20"/>
                <w:szCs w:val="20"/>
              </w:rPr>
              <w:t>2</w:t>
            </w:r>
            <w:r w:rsidR="007C0338" w:rsidRPr="00463406">
              <w:rPr>
                <w:rFonts w:eastAsiaTheme="majorEastAsia" w:cstheme="minorHAnsi"/>
                <w:color w:val="000000" w:themeColor="text1"/>
                <w:sz w:val="20"/>
                <w:szCs w:val="20"/>
              </w:rPr>
              <w:t xml:space="preserve"> pre opatrenie 19. Podpora na miestny rozvoj v rámci iniciatívy LEADER</w:t>
            </w:r>
            <w:r w:rsidR="00015D1B" w:rsidRPr="00463406">
              <w:rPr>
                <w:rFonts w:eastAsiaTheme="majorEastAsia" w:cstheme="minorHAnsi"/>
                <w:color w:val="000000" w:themeColor="text1"/>
                <w:sz w:val="20"/>
                <w:szCs w:val="20"/>
              </w:rPr>
              <w:t xml:space="preserve"> (</w:t>
            </w:r>
            <w:r w:rsidR="001A0B51" w:rsidRPr="00463406">
              <w:rPr>
                <w:rFonts w:eastAsiaTheme="majorEastAsia" w:cstheme="minorHAnsi"/>
                <w:color w:val="000000" w:themeColor="text1"/>
                <w:sz w:val="20"/>
                <w:szCs w:val="20"/>
              </w:rPr>
              <w:t>ďalej len „p</w:t>
            </w:r>
            <w:r w:rsidR="00015D1B" w:rsidRPr="00463406">
              <w:rPr>
                <w:rFonts w:eastAsiaTheme="majorEastAsia" w:cstheme="minorHAnsi"/>
                <w:color w:val="000000" w:themeColor="text1"/>
                <w:sz w:val="20"/>
                <w:szCs w:val="20"/>
              </w:rPr>
              <w:t>ríručka pre prijímateľa LEADER“)</w:t>
            </w:r>
            <w:r w:rsidR="000978E4" w:rsidRPr="00463406">
              <w:rPr>
                <w:color w:val="000000" w:themeColor="text1"/>
                <w:sz w:val="20"/>
                <w:szCs w:val="20"/>
              </w:rPr>
              <w:t xml:space="preserve">. </w:t>
            </w:r>
            <w:r w:rsidR="00F35969" w:rsidRPr="00463406">
              <w:rPr>
                <w:color w:val="000000" w:themeColor="text1"/>
                <w:sz w:val="20"/>
                <w:szCs w:val="20"/>
              </w:rPr>
              <w:t xml:space="preserve">MAS predloží na Pôdohospodársku platobnú agentúru (ďalej len „PPA“) záverečnú správu </w:t>
            </w:r>
            <w:r w:rsidR="00015D1B" w:rsidRPr="00463406">
              <w:rPr>
                <w:color w:val="000000" w:themeColor="text1"/>
                <w:sz w:val="20"/>
                <w:szCs w:val="20"/>
              </w:rPr>
              <w:t xml:space="preserve">z výzvy na predkladanie </w:t>
            </w:r>
            <w:proofErr w:type="spellStart"/>
            <w:r w:rsidR="00015D1B" w:rsidRPr="00463406">
              <w:rPr>
                <w:color w:val="000000" w:themeColor="text1"/>
                <w:sz w:val="20"/>
                <w:szCs w:val="20"/>
              </w:rPr>
              <w:t>ŽoNFP</w:t>
            </w:r>
            <w:proofErr w:type="spellEnd"/>
            <w:r w:rsidR="00015D1B" w:rsidRPr="00463406">
              <w:rPr>
                <w:color w:val="000000" w:themeColor="text1"/>
                <w:sz w:val="20"/>
                <w:szCs w:val="20"/>
              </w:rPr>
              <w:t xml:space="preserve"> do </w:t>
            </w:r>
            <w:r w:rsidR="00FB148C" w:rsidRPr="0085322B">
              <w:rPr>
                <w:strike/>
                <w:color w:val="00B050"/>
                <w:sz w:val="20"/>
                <w:szCs w:val="20"/>
              </w:rPr>
              <w:t>30</w:t>
            </w:r>
            <w:r w:rsidR="00FB148C">
              <w:rPr>
                <w:color w:val="000000" w:themeColor="text1"/>
                <w:sz w:val="20"/>
                <w:szCs w:val="20"/>
              </w:rPr>
              <w:t xml:space="preserve"> </w:t>
            </w:r>
            <w:r w:rsidR="00840D5B" w:rsidRPr="0085322B">
              <w:rPr>
                <w:color w:val="FF0000"/>
                <w:sz w:val="20"/>
                <w:szCs w:val="20"/>
              </w:rPr>
              <w:t>55</w:t>
            </w:r>
            <w:r w:rsidR="00840D5B">
              <w:rPr>
                <w:color w:val="000000" w:themeColor="text1"/>
                <w:sz w:val="20"/>
                <w:szCs w:val="20"/>
              </w:rPr>
              <w:t xml:space="preserve"> </w:t>
            </w:r>
            <w:r w:rsidR="00015D1B" w:rsidRPr="00463406">
              <w:rPr>
                <w:color w:val="000000" w:themeColor="text1"/>
                <w:sz w:val="20"/>
                <w:szCs w:val="20"/>
              </w:rPr>
              <w:t>pracovných dní</w:t>
            </w:r>
            <w:r w:rsidR="00015D1B" w:rsidRPr="00463406">
              <w:rPr>
                <w:rStyle w:val="Odkaznapoznmkupodiarou"/>
                <w:color w:val="000000" w:themeColor="text1"/>
                <w:sz w:val="20"/>
                <w:szCs w:val="20"/>
              </w:rPr>
              <w:footnoteReference w:id="6"/>
            </w:r>
            <w:r w:rsidR="00015D1B" w:rsidRPr="00463406">
              <w:rPr>
                <w:color w:val="000000" w:themeColor="text1"/>
                <w:sz w:val="20"/>
                <w:szCs w:val="20"/>
              </w:rPr>
              <w:t xml:space="preserve"> odo dňa uzavretia príslušnej výzvy na predkladanie </w:t>
            </w:r>
            <w:proofErr w:type="spellStart"/>
            <w:r w:rsidR="00015D1B" w:rsidRPr="00463406">
              <w:rPr>
                <w:color w:val="000000" w:themeColor="text1"/>
                <w:sz w:val="20"/>
                <w:szCs w:val="20"/>
              </w:rPr>
              <w:t>ŽoNFP</w:t>
            </w:r>
            <w:proofErr w:type="spellEnd"/>
            <w:r w:rsidR="00015D1B" w:rsidRPr="00463406">
              <w:rPr>
                <w:color w:val="000000" w:themeColor="text1"/>
                <w:sz w:val="20"/>
                <w:szCs w:val="20"/>
              </w:rPr>
              <w:t>.</w:t>
            </w:r>
            <w:r w:rsidR="00F35969" w:rsidRPr="00463406">
              <w:rPr>
                <w:color w:val="000000" w:themeColor="text1"/>
                <w:sz w:val="20"/>
                <w:szCs w:val="20"/>
              </w:rPr>
              <w:t xml:space="preserve"> </w:t>
            </w:r>
            <w:r w:rsidR="00015D1B" w:rsidRPr="00463406">
              <w:rPr>
                <w:rFonts w:cstheme="minorHAnsi"/>
                <w:color w:val="000000" w:themeColor="text1"/>
                <w:sz w:val="20"/>
                <w:szCs w:val="20"/>
              </w:rPr>
              <w:t xml:space="preserve">PPA zabezpečí vydanie rozhodnutia pri </w:t>
            </w:r>
            <w:proofErr w:type="spellStart"/>
            <w:r w:rsidR="00015D1B" w:rsidRPr="00463406">
              <w:rPr>
                <w:rFonts w:cstheme="minorHAnsi"/>
                <w:color w:val="000000" w:themeColor="text1"/>
                <w:sz w:val="20"/>
                <w:szCs w:val="20"/>
              </w:rPr>
              <w:t>ŽoNFP</w:t>
            </w:r>
            <w:proofErr w:type="spellEnd"/>
            <w:r w:rsidR="00015D1B" w:rsidRPr="00463406">
              <w:rPr>
                <w:rFonts w:cstheme="minorHAnsi"/>
                <w:color w:val="000000" w:themeColor="text1"/>
                <w:sz w:val="20"/>
                <w:szCs w:val="20"/>
              </w:rPr>
              <w:t>, ktorá bola predmetom konania o </w:t>
            </w:r>
            <w:proofErr w:type="spellStart"/>
            <w:r w:rsidR="00015D1B" w:rsidRPr="00463406">
              <w:rPr>
                <w:rFonts w:cstheme="minorHAnsi"/>
                <w:color w:val="000000" w:themeColor="text1"/>
                <w:sz w:val="20"/>
                <w:szCs w:val="20"/>
              </w:rPr>
              <w:t>ŽoNFP</w:t>
            </w:r>
            <w:proofErr w:type="spellEnd"/>
            <w:r w:rsidR="00015D1B" w:rsidRPr="00463406">
              <w:rPr>
                <w:rFonts w:cstheme="minorHAnsi"/>
                <w:color w:val="000000" w:themeColor="text1"/>
                <w:sz w:val="20"/>
                <w:szCs w:val="20"/>
              </w:rPr>
              <w:t xml:space="preserve"> do: </w:t>
            </w:r>
          </w:p>
          <w:p w14:paraId="1D3ACB0D" w14:textId="166C855F" w:rsidR="00015D1B" w:rsidRPr="00463406" w:rsidRDefault="00F473F6" w:rsidP="00F15CD7">
            <w:pPr>
              <w:pStyle w:val="Default"/>
              <w:numPr>
                <w:ilvl w:val="0"/>
                <w:numId w:val="28"/>
              </w:numPr>
              <w:ind w:left="454" w:right="-1" w:hanging="425"/>
              <w:jc w:val="both"/>
              <w:rPr>
                <w:rFonts w:asciiTheme="minorHAnsi" w:hAnsiTheme="minorHAnsi" w:cstheme="minorHAnsi"/>
                <w:color w:val="000000" w:themeColor="text1"/>
                <w:sz w:val="20"/>
                <w:szCs w:val="20"/>
              </w:rPr>
            </w:pPr>
            <w:r>
              <w:rPr>
                <w:rFonts w:asciiTheme="minorHAnsi" w:hAnsiTheme="minorHAnsi" w:cstheme="minorHAnsi"/>
                <w:bCs/>
                <w:color w:val="FF0000"/>
                <w:sz w:val="20"/>
                <w:szCs w:val="20"/>
              </w:rPr>
              <w:t>40</w:t>
            </w:r>
            <w:r w:rsidR="00840D5B">
              <w:rPr>
                <w:rFonts w:asciiTheme="minorHAnsi" w:hAnsiTheme="minorHAnsi" w:cstheme="minorHAnsi"/>
                <w:bCs/>
                <w:color w:val="FF0000"/>
                <w:sz w:val="20"/>
                <w:szCs w:val="20"/>
              </w:rPr>
              <w:t xml:space="preserve"> </w:t>
            </w:r>
            <w:r w:rsidR="00840D5B" w:rsidRPr="0085322B">
              <w:rPr>
                <w:rFonts w:asciiTheme="minorHAnsi" w:hAnsiTheme="minorHAnsi" w:cstheme="minorHAnsi"/>
                <w:bCs/>
                <w:strike/>
                <w:color w:val="00B050"/>
                <w:sz w:val="20"/>
                <w:szCs w:val="20"/>
              </w:rPr>
              <w:t>30</w:t>
            </w:r>
            <w:r w:rsidR="00840D5B">
              <w:rPr>
                <w:rFonts w:asciiTheme="minorHAnsi" w:hAnsiTheme="minorHAnsi" w:cstheme="minorHAnsi"/>
                <w:bCs/>
                <w:color w:val="FF0000"/>
                <w:sz w:val="20"/>
                <w:szCs w:val="20"/>
              </w:rPr>
              <w:t xml:space="preserve"> </w:t>
            </w:r>
            <w:r w:rsidR="00015D1B" w:rsidRPr="00463406">
              <w:rPr>
                <w:rFonts w:asciiTheme="minorHAnsi" w:hAnsiTheme="minorHAnsi" w:cstheme="minorHAnsi"/>
                <w:bCs/>
                <w:color w:val="000000" w:themeColor="text1"/>
                <w:sz w:val="20"/>
                <w:szCs w:val="20"/>
              </w:rPr>
              <w:t xml:space="preserve">pracovných dní </w:t>
            </w:r>
            <w:r w:rsidR="00015D1B" w:rsidRPr="00463406">
              <w:rPr>
                <w:rFonts w:asciiTheme="minorHAnsi" w:hAnsiTheme="minorHAnsi" w:cstheme="minorHAnsi"/>
                <w:color w:val="000000" w:themeColor="text1"/>
                <w:sz w:val="20"/>
                <w:szCs w:val="20"/>
              </w:rPr>
              <w:t xml:space="preserve">od termínu predloženia záverečnej správy z výzvy na predkladanie </w:t>
            </w:r>
            <w:proofErr w:type="spellStart"/>
            <w:r w:rsidR="00015D1B" w:rsidRPr="00463406">
              <w:rPr>
                <w:rFonts w:asciiTheme="minorHAnsi" w:hAnsiTheme="minorHAnsi" w:cstheme="minorHAnsi"/>
                <w:color w:val="000000" w:themeColor="text1"/>
                <w:sz w:val="20"/>
                <w:szCs w:val="20"/>
              </w:rPr>
              <w:t>ŽoNFP</w:t>
            </w:r>
            <w:proofErr w:type="spellEnd"/>
            <w:r w:rsidR="00015D1B" w:rsidRPr="00463406">
              <w:rPr>
                <w:rFonts w:asciiTheme="minorHAnsi" w:hAnsiTheme="minorHAnsi" w:cstheme="minorHAnsi"/>
                <w:color w:val="000000" w:themeColor="text1"/>
                <w:sz w:val="20"/>
                <w:szCs w:val="20"/>
              </w:rPr>
              <w:t xml:space="preserve"> zo strany MAS na PPA,</w:t>
            </w:r>
          </w:p>
          <w:p w14:paraId="0497122A" w14:textId="5C454D80" w:rsidR="009B5FD3" w:rsidRPr="00463406" w:rsidRDefault="00F473F6" w:rsidP="00015D1B">
            <w:pPr>
              <w:pStyle w:val="Default"/>
              <w:numPr>
                <w:ilvl w:val="0"/>
                <w:numId w:val="28"/>
              </w:numPr>
              <w:ind w:left="454" w:right="-1" w:hanging="425"/>
              <w:jc w:val="both"/>
              <w:rPr>
                <w:rFonts w:asciiTheme="minorHAnsi" w:hAnsiTheme="minorHAnsi" w:cstheme="minorHAnsi"/>
                <w:color w:val="FF0000"/>
                <w:sz w:val="20"/>
                <w:szCs w:val="20"/>
              </w:rPr>
            </w:pPr>
            <w:r w:rsidRPr="0085322B">
              <w:rPr>
                <w:rFonts w:asciiTheme="minorHAnsi" w:hAnsiTheme="minorHAnsi" w:cstheme="minorHAnsi"/>
                <w:bCs/>
                <w:color w:val="FF0000"/>
                <w:sz w:val="20"/>
                <w:szCs w:val="20"/>
              </w:rPr>
              <w:t>60</w:t>
            </w:r>
            <w:r w:rsidR="00145D0F" w:rsidRPr="00E23102">
              <w:rPr>
                <w:rFonts w:asciiTheme="minorHAnsi" w:hAnsiTheme="minorHAnsi" w:cstheme="minorHAnsi"/>
                <w:bCs/>
                <w:color w:val="auto"/>
                <w:sz w:val="20"/>
                <w:szCs w:val="20"/>
              </w:rPr>
              <w:t xml:space="preserve"> </w:t>
            </w:r>
            <w:r w:rsidR="00840D5B" w:rsidRPr="0085322B">
              <w:rPr>
                <w:rFonts w:asciiTheme="minorHAnsi" w:hAnsiTheme="minorHAnsi" w:cstheme="minorHAnsi"/>
                <w:bCs/>
                <w:strike/>
                <w:color w:val="00B050"/>
                <w:sz w:val="20"/>
                <w:szCs w:val="20"/>
              </w:rPr>
              <w:t>45</w:t>
            </w:r>
            <w:r w:rsidR="00840D5B">
              <w:rPr>
                <w:rFonts w:asciiTheme="minorHAnsi" w:hAnsiTheme="minorHAnsi" w:cstheme="minorHAnsi"/>
                <w:bCs/>
                <w:color w:val="auto"/>
                <w:sz w:val="20"/>
                <w:szCs w:val="20"/>
              </w:rPr>
              <w:t xml:space="preserve"> </w:t>
            </w:r>
            <w:r w:rsidR="00015D1B" w:rsidRPr="00463406">
              <w:rPr>
                <w:rFonts w:asciiTheme="minorHAnsi" w:hAnsiTheme="minorHAnsi" w:cstheme="minorHAnsi"/>
                <w:bCs/>
                <w:color w:val="000000" w:themeColor="text1"/>
                <w:sz w:val="20"/>
                <w:szCs w:val="20"/>
              </w:rPr>
              <w:t xml:space="preserve">kalendárnych dní </w:t>
            </w:r>
            <w:r w:rsidR="00015D1B" w:rsidRPr="00463406">
              <w:rPr>
                <w:rFonts w:asciiTheme="minorHAnsi" w:hAnsiTheme="minorHAnsi" w:cstheme="minorHAnsi"/>
                <w:color w:val="000000" w:themeColor="text1"/>
                <w:sz w:val="20"/>
                <w:szCs w:val="20"/>
              </w:rPr>
              <w:t xml:space="preserve">od termínu predloženia záverečnej správy z výzvy na predkladanie </w:t>
            </w:r>
            <w:proofErr w:type="spellStart"/>
            <w:r w:rsidR="00015D1B" w:rsidRPr="00463406">
              <w:rPr>
                <w:rFonts w:asciiTheme="minorHAnsi" w:hAnsiTheme="minorHAnsi" w:cstheme="minorHAnsi"/>
                <w:color w:val="000000" w:themeColor="text1"/>
                <w:sz w:val="20"/>
                <w:szCs w:val="20"/>
              </w:rPr>
              <w:t>ŽoNFP</w:t>
            </w:r>
            <w:proofErr w:type="spellEnd"/>
            <w:r w:rsidR="00015D1B" w:rsidRPr="00463406">
              <w:rPr>
                <w:rFonts w:asciiTheme="minorHAnsi" w:hAnsiTheme="minorHAnsi" w:cstheme="minorHAnsi"/>
                <w:color w:val="000000" w:themeColor="text1"/>
                <w:sz w:val="20"/>
                <w:szCs w:val="20"/>
              </w:rPr>
              <w:t xml:space="preserve"> zo strany MAS na PPA vrátane lehôt potrebných na predloženie náležitostí zo strany MAS a žiadateľa na základe </w:t>
            </w:r>
            <w:r w:rsidR="00015D1B" w:rsidRPr="00463406">
              <w:rPr>
                <w:rFonts w:asciiTheme="minorHAnsi" w:hAnsiTheme="minorHAnsi" w:cstheme="minorHAnsi"/>
                <w:color w:val="000000" w:themeColor="text1"/>
                <w:sz w:val="20"/>
                <w:szCs w:val="20"/>
                <w:lang w:eastAsia="hu-HU"/>
              </w:rPr>
              <w:t>výziev</w:t>
            </w:r>
            <w:r w:rsidR="00015D1B" w:rsidRPr="00463406">
              <w:rPr>
                <w:rFonts w:asciiTheme="minorHAnsi" w:hAnsiTheme="minorHAnsi" w:cstheme="minorHAnsi"/>
                <w:color w:val="000000" w:themeColor="text1"/>
                <w:sz w:val="20"/>
                <w:szCs w:val="20"/>
              </w:rPr>
              <w:t xml:space="preserve"> na doplnenie).</w:t>
            </w:r>
          </w:p>
        </w:tc>
      </w:tr>
      <w:tr w:rsidR="00972BB6" w:rsidRPr="00463406" w14:paraId="18429507" w14:textId="77777777" w:rsidTr="004F37E2">
        <w:trPr>
          <w:trHeight w:val="454"/>
        </w:trPr>
        <w:tc>
          <w:tcPr>
            <w:tcW w:w="9286" w:type="dxa"/>
            <w:gridSpan w:val="2"/>
            <w:tcBorders>
              <w:bottom w:val="single" w:sz="4" w:space="0" w:color="auto"/>
            </w:tcBorders>
            <w:shd w:val="clear" w:color="auto" w:fill="auto"/>
            <w:vAlign w:val="center"/>
          </w:tcPr>
          <w:p w14:paraId="06557A54" w14:textId="1BE2A72B" w:rsidR="00E52E50" w:rsidRPr="00463406" w:rsidRDefault="00972BB6" w:rsidP="00F54A84">
            <w:pPr>
              <w:jc w:val="both"/>
              <w:rPr>
                <w:rFonts w:eastAsia="Times New Roman" w:cs="Times New Roman"/>
                <w:i/>
                <w:color w:val="000000" w:themeColor="text1"/>
                <w:lang w:eastAsia="sk-SK"/>
              </w:rPr>
            </w:pPr>
            <w:r w:rsidRPr="00463406">
              <w:rPr>
                <w:rFonts w:ascii="Calibri" w:eastAsia="Times New Roman" w:hAnsi="Calibri" w:cs="Times New Roman"/>
                <w:b/>
                <w:color w:val="4F81BD" w:themeColor="accent1"/>
                <w:lang w:eastAsia="sk-SK"/>
              </w:rPr>
              <w:t xml:space="preserve">1.6    </w:t>
            </w:r>
            <w:r w:rsidRPr="00463406">
              <w:rPr>
                <w:rFonts w:ascii="Calibri" w:eastAsia="Times New Roman" w:hAnsi="Calibri" w:cs="Times New Roman"/>
                <w:b/>
                <w:caps/>
                <w:color w:val="4F81BD" w:themeColor="accent1"/>
                <w:lang w:eastAsia="sk-SK"/>
              </w:rPr>
              <w:t>Miesto a spôsob podania</w:t>
            </w:r>
            <w:r w:rsidRPr="00463406">
              <w:rPr>
                <w:rFonts w:ascii="Calibri" w:eastAsia="Times New Roman" w:hAnsi="Calibri" w:cs="Times New Roman"/>
                <w:b/>
                <w:color w:val="4F81BD" w:themeColor="accent1"/>
                <w:lang w:eastAsia="sk-SK"/>
              </w:rPr>
              <w:t xml:space="preserve"> </w:t>
            </w:r>
          </w:p>
        </w:tc>
      </w:tr>
      <w:tr w:rsidR="00972BB6" w:rsidRPr="00463406" w14:paraId="3F09FC76" w14:textId="77777777" w:rsidTr="004F37E2">
        <w:trPr>
          <w:trHeight w:val="454"/>
        </w:trPr>
        <w:tc>
          <w:tcPr>
            <w:tcW w:w="9286" w:type="dxa"/>
            <w:gridSpan w:val="2"/>
            <w:shd w:val="clear" w:color="auto" w:fill="auto"/>
            <w:vAlign w:val="center"/>
          </w:tcPr>
          <w:p w14:paraId="3AC7881C" w14:textId="4E53DC7E" w:rsidR="00FD29BB" w:rsidRPr="00463406" w:rsidRDefault="00971F2E" w:rsidP="00971F2E">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6649F2ED" w14:textId="62BD056B" w:rsidR="002B3B74" w:rsidRPr="00463406" w:rsidRDefault="00FD29BB" w:rsidP="002B3B74">
            <w:pPr>
              <w:pStyle w:val="Odsekzoznamu"/>
              <w:numPr>
                <w:ilvl w:val="0"/>
                <w:numId w:val="9"/>
              </w:numPr>
              <w:ind w:left="313" w:hanging="313"/>
              <w:jc w:val="both"/>
              <w:rPr>
                <w:rFonts w:eastAsiaTheme="majorEastAsia" w:cstheme="minorHAnsi"/>
                <w:b/>
                <w:bCs/>
                <w:color w:val="000000" w:themeColor="text1"/>
                <w:sz w:val="20"/>
                <w:szCs w:val="20"/>
              </w:rPr>
            </w:pPr>
            <w:r w:rsidRPr="00463406">
              <w:rPr>
                <w:rFonts w:cstheme="minorHAnsi"/>
                <w:color w:val="000000" w:themeColor="text1"/>
                <w:sz w:val="20"/>
                <w:szCs w:val="20"/>
              </w:rPr>
              <w:t xml:space="preserve">V zmysle § 19 zákona o príspevku z EŠIF musí byť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doručená </w:t>
            </w:r>
            <w:r w:rsidRPr="00463406">
              <w:rPr>
                <w:rFonts w:cstheme="minorHAnsi"/>
                <w:b/>
                <w:color w:val="000000" w:themeColor="text1"/>
                <w:sz w:val="20"/>
                <w:szCs w:val="20"/>
              </w:rPr>
              <w:t>riadne, včas a v určenej forme</w:t>
            </w:r>
            <w:r w:rsidRPr="00463406">
              <w:rPr>
                <w:rFonts w:cstheme="minorHAnsi"/>
                <w:bCs/>
                <w:color w:val="000000" w:themeColor="text1"/>
                <w:sz w:val="20"/>
                <w:szCs w:val="20"/>
              </w:rPr>
              <w:t xml:space="preserve">, </w:t>
            </w:r>
            <w:r w:rsidRPr="00463406">
              <w:rPr>
                <w:rFonts w:cstheme="minorHAnsi"/>
                <w:color w:val="000000" w:themeColor="text1"/>
                <w:sz w:val="20"/>
                <w:szCs w:val="20"/>
              </w:rPr>
              <w:t>pričom všetky tieto tri podmienky musia byť splnené súčasne</w:t>
            </w:r>
            <w:r w:rsidR="00F35969" w:rsidRPr="00463406">
              <w:rPr>
                <w:rFonts w:cstheme="minorHAnsi"/>
                <w:color w:val="000000" w:themeColor="text1"/>
                <w:sz w:val="20"/>
                <w:szCs w:val="20"/>
              </w:rPr>
              <w:t>.</w:t>
            </w:r>
          </w:p>
          <w:p w14:paraId="1E68A87A" w14:textId="69C283DF" w:rsidR="002B3B74" w:rsidRPr="00463406" w:rsidRDefault="002B3B74" w:rsidP="00F15CD7">
            <w:pPr>
              <w:pStyle w:val="Odsekzoznamu"/>
              <w:numPr>
                <w:ilvl w:val="0"/>
                <w:numId w:val="9"/>
              </w:numPr>
              <w:ind w:left="313" w:hanging="313"/>
              <w:jc w:val="both"/>
              <w:rPr>
                <w:rFonts w:eastAsiaTheme="majorEastAsia" w:cstheme="minorHAnsi"/>
                <w:b/>
                <w:bCs/>
                <w:color w:val="000000" w:themeColor="text1"/>
                <w:sz w:val="20"/>
                <w:szCs w:val="20"/>
              </w:rPr>
            </w:pPr>
            <w:proofErr w:type="spellStart"/>
            <w:r w:rsidRPr="00463406">
              <w:rPr>
                <w:rFonts w:cstheme="minorHAnsi"/>
                <w:bCs/>
                <w:color w:val="000000" w:themeColor="text1"/>
                <w:sz w:val="20"/>
                <w:szCs w:val="20"/>
              </w:rPr>
              <w:t>ŽoNFP</w:t>
            </w:r>
            <w:proofErr w:type="spellEnd"/>
            <w:r w:rsidRPr="00463406">
              <w:rPr>
                <w:rFonts w:cstheme="minorHAnsi"/>
                <w:bCs/>
                <w:color w:val="000000" w:themeColor="text1"/>
                <w:sz w:val="20"/>
                <w:szCs w:val="20"/>
              </w:rPr>
              <w:t xml:space="preserve"> spolu s prílohami </w:t>
            </w:r>
            <w:r w:rsidRPr="00463406">
              <w:rPr>
                <w:rFonts w:cstheme="minorHAnsi"/>
                <w:b/>
                <w:bCs/>
                <w:color w:val="000000" w:themeColor="text1"/>
                <w:sz w:val="20"/>
                <w:szCs w:val="20"/>
              </w:rPr>
              <w:t xml:space="preserve"> </w:t>
            </w:r>
            <w:r w:rsidRPr="00463406">
              <w:rPr>
                <w:rFonts w:cstheme="minorHAnsi"/>
                <w:bCs/>
                <w:color w:val="000000" w:themeColor="text1"/>
                <w:sz w:val="20"/>
                <w:szCs w:val="20"/>
              </w:rPr>
              <w:t>je doručená</w:t>
            </w:r>
            <w:r w:rsidRPr="00463406">
              <w:rPr>
                <w:rFonts w:cstheme="minorHAnsi"/>
                <w:b/>
                <w:bCs/>
                <w:color w:val="000000" w:themeColor="text1"/>
                <w:sz w:val="20"/>
                <w:szCs w:val="20"/>
              </w:rPr>
              <w:t xml:space="preserve"> v určenej forme</w:t>
            </w:r>
            <w:r w:rsidRPr="00463406">
              <w:rPr>
                <w:rFonts w:cstheme="minorHAnsi"/>
                <w:color w:val="000000" w:themeColor="text1"/>
                <w:sz w:val="20"/>
                <w:szCs w:val="20"/>
              </w:rPr>
              <w:t xml:space="preserve">, ak je: </w:t>
            </w:r>
          </w:p>
          <w:p w14:paraId="3014170E" w14:textId="2D532421" w:rsidR="002B3B74" w:rsidRPr="00463406" w:rsidRDefault="002B3B74" w:rsidP="00F15CD7">
            <w:pPr>
              <w:pStyle w:val="Odsekzoznamu"/>
              <w:numPr>
                <w:ilvl w:val="1"/>
                <w:numId w:val="36"/>
              </w:numPr>
              <w:autoSpaceDE w:val="0"/>
              <w:autoSpaceDN w:val="0"/>
              <w:adjustRightInd w:val="0"/>
              <w:ind w:left="738" w:hanging="425"/>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odoslaná prostredníctvom verejnej čast</w:t>
            </w:r>
            <w:r w:rsidR="00950E40">
              <w:rPr>
                <w:rFonts w:cstheme="minorHAnsi"/>
                <w:color w:val="000000" w:themeColor="text1"/>
                <w:sz w:val="20"/>
                <w:szCs w:val="20"/>
              </w:rPr>
              <w:t>i ITMS2014+ spolu s prílohami (</w:t>
            </w:r>
            <w:r w:rsidRPr="00463406">
              <w:rPr>
                <w:rFonts w:cstheme="minorHAnsi"/>
                <w:color w:val="000000" w:themeColor="text1"/>
                <w:sz w:val="20"/>
                <w:szCs w:val="20"/>
              </w:rPr>
              <w:t>tie, ktoré  je možné predložiť cez ITMS2014+), a zároveň</w:t>
            </w:r>
          </w:p>
          <w:p w14:paraId="0DC5398C" w14:textId="77777777" w:rsidR="002B3B74" w:rsidRPr="00463406" w:rsidRDefault="002B3B74" w:rsidP="00F15CD7">
            <w:pPr>
              <w:pStyle w:val="Odsekzoznamu"/>
              <w:numPr>
                <w:ilvl w:val="1"/>
                <w:numId w:val="36"/>
              </w:numPr>
              <w:autoSpaceDE w:val="0"/>
              <w:autoSpaceDN w:val="0"/>
              <w:adjustRightInd w:val="0"/>
              <w:ind w:left="738" w:hanging="425"/>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spolu s prílohami (ktoré žiadateľ nepredložil cez ITMS2014+)  na adresu MAS uvedenú vo výzve na predkladanie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p>
          <w:p w14:paraId="623D71F2" w14:textId="77777777" w:rsidR="002B3B74" w:rsidRPr="00463406" w:rsidRDefault="002B3B74" w:rsidP="00F15CD7">
            <w:pPr>
              <w:pStyle w:val="Odsekzoznamu"/>
              <w:numPr>
                <w:ilvl w:val="0"/>
                <w:numId w:val="37"/>
              </w:numPr>
              <w:ind w:left="1163" w:hanging="283"/>
              <w:jc w:val="both"/>
              <w:rPr>
                <w:rFonts w:cstheme="minorHAnsi"/>
                <w:color w:val="000000" w:themeColor="text1"/>
                <w:sz w:val="20"/>
                <w:szCs w:val="20"/>
              </w:rPr>
            </w:pPr>
            <w:r w:rsidRPr="00463406">
              <w:rPr>
                <w:rFonts w:cstheme="minorHAnsi"/>
                <w:color w:val="000000" w:themeColor="text1"/>
                <w:sz w:val="20"/>
                <w:szCs w:val="20"/>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6A4932B1" w14:textId="77777777" w:rsidR="002B3B74" w:rsidRPr="00463406" w:rsidRDefault="002B3B74" w:rsidP="00F15CD7">
            <w:pPr>
              <w:pStyle w:val="Odsekzoznamu"/>
              <w:numPr>
                <w:ilvl w:val="0"/>
                <w:numId w:val="38"/>
              </w:numPr>
              <w:ind w:left="1163" w:hanging="283"/>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sú uložené spolu s povinnými prílohami (len tie, </w:t>
            </w:r>
            <w:r w:rsidRPr="00463406">
              <w:rPr>
                <w:rFonts w:cstheme="minorHAnsi"/>
                <w:bCs/>
                <w:color w:val="000000" w:themeColor="text1"/>
                <w:sz w:val="20"/>
                <w:szCs w:val="20"/>
              </w:rPr>
              <w:t xml:space="preserve">ktoré </w:t>
            </w:r>
            <w:r w:rsidRPr="00463406">
              <w:rPr>
                <w:rFonts w:cstheme="minorHAnsi"/>
                <w:color w:val="000000" w:themeColor="text1"/>
                <w:sz w:val="20"/>
                <w:szCs w:val="20"/>
              </w:rPr>
              <w:t xml:space="preserve"> z technických príčin, napr. z dôvodu veľkosti príloh nie je možné predložiť prostredníctvom systému ITMS2014+)</w:t>
            </w:r>
            <w:r w:rsidRPr="00463406">
              <w:rPr>
                <w:rFonts w:cstheme="minorHAnsi"/>
                <w:b/>
                <w:color w:val="000000" w:themeColor="text1"/>
                <w:sz w:val="20"/>
                <w:szCs w:val="20"/>
              </w:rPr>
              <w:t xml:space="preserve"> </w:t>
            </w:r>
            <w:r w:rsidRPr="00463406">
              <w:rPr>
                <w:rFonts w:cstheme="minorHAnsi"/>
                <w:color w:val="000000" w:themeColor="text1"/>
                <w:sz w:val="20"/>
                <w:szCs w:val="20"/>
              </w:rPr>
              <w:t xml:space="preserve">v pevnom zakladacom </w:t>
            </w:r>
            <w:proofErr w:type="spellStart"/>
            <w:r w:rsidRPr="00463406">
              <w:rPr>
                <w:rFonts w:cstheme="minorHAnsi"/>
                <w:color w:val="000000" w:themeColor="text1"/>
                <w:sz w:val="20"/>
                <w:szCs w:val="20"/>
              </w:rPr>
              <w:t>šanóne</w:t>
            </w:r>
            <w:proofErr w:type="spellEnd"/>
            <w:r w:rsidRPr="00463406">
              <w:rPr>
                <w:rFonts w:cstheme="minorHAnsi"/>
                <w:color w:val="000000" w:themeColor="text1"/>
                <w:sz w:val="20"/>
                <w:szCs w:val="20"/>
              </w:rPr>
              <w:t xml:space="preserve">. Prílohy sa do </w:t>
            </w:r>
            <w:proofErr w:type="spellStart"/>
            <w:r w:rsidRPr="00463406">
              <w:rPr>
                <w:rFonts w:cstheme="minorHAnsi"/>
                <w:color w:val="000000" w:themeColor="text1"/>
                <w:sz w:val="20"/>
                <w:szCs w:val="20"/>
              </w:rPr>
              <w:t>šanónu</w:t>
            </w:r>
            <w:proofErr w:type="spellEnd"/>
            <w:r w:rsidRPr="00463406">
              <w:rPr>
                <w:rFonts w:cstheme="minorHAnsi"/>
                <w:color w:val="000000" w:themeColor="text1"/>
                <w:sz w:val="20"/>
                <w:szCs w:val="20"/>
              </w:rPr>
              <w:t xml:space="preserve"> vkladajú zostupne, tzn. zhora nadol, pričom na vrchu bude formulár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nasledovať budú povinné prílohy podľa poradia uvedeného v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Každá príloha bude založená zvlášť vo fóliovom euroobale (ak technicky nie je možné v euroobale, použije sa iný vhodný spôsob podľa uváženia žiadateľa).</w:t>
            </w:r>
          </w:p>
          <w:p w14:paraId="26433826" w14:textId="77777777" w:rsidR="00F15CD7" w:rsidRPr="00463406" w:rsidRDefault="00F15CD7" w:rsidP="00F15CD7">
            <w:pPr>
              <w:pStyle w:val="Odsekzoznamu"/>
              <w:numPr>
                <w:ilvl w:val="0"/>
                <w:numId w:val="39"/>
              </w:numPr>
              <w:tabs>
                <w:tab w:val="clear" w:pos="720"/>
                <w:tab w:val="num" w:pos="313"/>
              </w:tabs>
              <w:autoSpaceDE w:val="0"/>
              <w:autoSpaceDN w:val="0"/>
              <w:adjustRightInd w:val="0"/>
              <w:ind w:left="313" w:hanging="313"/>
              <w:jc w:val="both"/>
              <w:rPr>
                <w:rFonts w:cstheme="minorHAnsi"/>
                <w:color w:val="000000" w:themeColor="text1"/>
                <w:sz w:val="20"/>
                <w:szCs w:val="20"/>
              </w:rPr>
            </w:pPr>
            <w:r w:rsidRPr="00463406">
              <w:rPr>
                <w:rFonts w:cstheme="minorHAnsi"/>
                <w:bCs/>
                <w:color w:val="000000" w:themeColor="text1"/>
                <w:sz w:val="20"/>
                <w:szCs w:val="20"/>
              </w:rPr>
              <w:t xml:space="preserve">Rozhodujúcim dátumom na splnenie podmienky doručiť </w:t>
            </w:r>
            <w:proofErr w:type="spellStart"/>
            <w:r w:rsidRPr="00463406">
              <w:rPr>
                <w:rFonts w:cstheme="minorHAnsi"/>
                <w:bCs/>
                <w:color w:val="000000" w:themeColor="text1"/>
                <w:sz w:val="20"/>
                <w:szCs w:val="20"/>
              </w:rPr>
              <w:t>ŽoNFP</w:t>
            </w:r>
            <w:proofErr w:type="spellEnd"/>
            <w:r w:rsidRPr="00463406">
              <w:rPr>
                <w:rFonts w:cstheme="minorHAnsi"/>
                <w:bCs/>
                <w:color w:val="000000" w:themeColor="text1"/>
                <w:sz w:val="20"/>
                <w:szCs w:val="20"/>
              </w:rPr>
              <w:t xml:space="preserve"> </w:t>
            </w:r>
            <w:r w:rsidRPr="00463406">
              <w:rPr>
                <w:rFonts w:cstheme="minorHAnsi"/>
                <w:b/>
                <w:bCs/>
                <w:color w:val="000000" w:themeColor="text1"/>
                <w:sz w:val="20"/>
                <w:szCs w:val="20"/>
              </w:rPr>
              <w:t>včas</w:t>
            </w:r>
            <w:r w:rsidRPr="00463406">
              <w:rPr>
                <w:rFonts w:cstheme="minorHAnsi"/>
                <w:color w:val="000000" w:themeColor="text1"/>
                <w:sz w:val="20"/>
                <w:szCs w:val="20"/>
              </w:rPr>
              <w:t>, je:</w:t>
            </w:r>
            <w:r w:rsidRPr="00463406">
              <w:rPr>
                <w:rFonts w:cstheme="minorHAnsi"/>
                <w:strike/>
                <w:color w:val="000000" w:themeColor="text1"/>
                <w:sz w:val="20"/>
                <w:szCs w:val="20"/>
              </w:rPr>
              <w:t xml:space="preserve"> </w:t>
            </w:r>
          </w:p>
          <w:p w14:paraId="7BCDD315" w14:textId="77777777" w:rsidR="00F15CD7" w:rsidRPr="00463406" w:rsidRDefault="00F15CD7" w:rsidP="00F15CD7">
            <w:pPr>
              <w:pStyle w:val="Default"/>
              <w:numPr>
                <w:ilvl w:val="0"/>
                <w:numId w:val="40"/>
              </w:numPr>
              <w:ind w:left="738" w:hanging="425"/>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t xml:space="preserve">dátum odoslania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príloh prostredníctvom verejnej časti ITMS2014+ a to najneskôr v posledný deň uzávierky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resp. v lehote určenej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vo výzve príslušnej MAS a zároveň </w:t>
            </w:r>
          </w:p>
          <w:p w14:paraId="2227BF32" w14:textId="77777777" w:rsidR="00F15CD7" w:rsidRPr="00463406" w:rsidRDefault="00F15CD7" w:rsidP="00F15CD7">
            <w:pPr>
              <w:pStyle w:val="Default"/>
              <w:numPr>
                <w:ilvl w:val="0"/>
                <w:numId w:val="40"/>
              </w:numPr>
              <w:ind w:left="738" w:hanging="425"/>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t xml:space="preserve">dátum odovzdania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príloh (len tie, </w:t>
            </w:r>
            <w:r w:rsidRPr="00463406">
              <w:rPr>
                <w:rFonts w:asciiTheme="minorHAnsi" w:hAnsiTheme="minorHAnsi" w:cstheme="minorHAnsi"/>
                <w:bCs/>
                <w:color w:val="000000" w:themeColor="text1"/>
                <w:sz w:val="20"/>
                <w:szCs w:val="20"/>
              </w:rPr>
              <w:t xml:space="preserve">ktoré </w:t>
            </w:r>
            <w:r w:rsidRPr="00463406">
              <w:rPr>
                <w:rFonts w:asciiTheme="minorHAnsi" w:hAnsiTheme="minorHAnsi" w:cstheme="minorHAnsi"/>
                <w:color w:val="000000" w:themeColor="text1"/>
                <w:sz w:val="20"/>
                <w:szCs w:val="20"/>
              </w:rPr>
              <w:t xml:space="preserve"> z technických príčin, napr. z dôvodu veľkosti príloh nie je možné predložiť prostredníctvom systému ITMS2014+) osobne na príslušnej MAS alebo dátum odovzdania na poštovú, resp. inú prepravu (napr. zasielanie prostredníctvom kuriéra) najneskôr v posledný deň uzávierky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resp. v lehote určenej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v predmetnej výzve.</w:t>
            </w:r>
            <w:r w:rsidRPr="00463406">
              <w:rPr>
                <w:rFonts w:asciiTheme="minorHAnsi" w:hAnsiTheme="minorHAnsi" w:cstheme="minorHAnsi"/>
                <w:strike/>
                <w:color w:val="000000" w:themeColor="text1"/>
                <w:sz w:val="20"/>
                <w:szCs w:val="20"/>
              </w:rPr>
              <w:t xml:space="preserve"> </w:t>
            </w:r>
          </w:p>
          <w:p w14:paraId="69DEB0A9" w14:textId="77777777" w:rsidR="00F15CD7" w:rsidRPr="00463406" w:rsidRDefault="00F15CD7" w:rsidP="00F15CD7">
            <w:pPr>
              <w:autoSpaceDE w:val="0"/>
              <w:autoSpaceDN w:val="0"/>
              <w:adjustRightInd w:val="0"/>
              <w:ind w:left="313"/>
              <w:rPr>
                <w:rFonts w:cstheme="minorHAnsi"/>
                <w:color w:val="000000" w:themeColor="text1"/>
                <w:sz w:val="20"/>
                <w:szCs w:val="20"/>
                <w:shd w:val="clear" w:color="auto" w:fill="FFFFFF"/>
              </w:rPr>
            </w:pPr>
            <w:r w:rsidRPr="00463406">
              <w:rPr>
                <w:rFonts w:cstheme="minorHAnsi"/>
                <w:color w:val="000000" w:themeColor="text1"/>
                <w:sz w:val="20"/>
                <w:szCs w:val="20"/>
              </w:rPr>
              <w:t xml:space="preserve">Za včasné doručenie bude MAS považovať aj prípady, ak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zasielaná poštou alebo kuriérom bude doručená na adresu jej sídla najneskôr do 7. pracovných dní odo dňa uzavretia výzvy na predkladanie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(vrátane). Pri doručení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poštou je rozhodujúci dátum pečiatky pošty na obálke, ktorý nesmie byť neskorší, ako dátum stanovený za posledný deň prijímania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proofErr w:type="spellStart"/>
            <w:r w:rsidRPr="00463406">
              <w:rPr>
                <w:rFonts w:cstheme="minorHAnsi"/>
                <w:color w:val="000000" w:themeColor="text1"/>
                <w:sz w:val="20"/>
                <w:szCs w:val="20"/>
              </w:rPr>
              <w:t>t.j</w:t>
            </w:r>
            <w:proofErr w:type="spellEnd"/>
            <w:r w:rsidRPr="00463406">
              <w:rPr>
                <w:rFonts w:cstheme="minorHAnsi"/>
                <w:color w:val="000000" w:themeColor="text1"/>
                <w:sz w:val="20"/>
                <w:szCs w:val="20"/>
              </w:rPr>
              <w:t xml:space="preserve">. do termínu uzavretia výzvy. Ak žiadateľ predkladá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poštou a na obálke nie je jasne vyznačená pečiatka odosielajúcej pošty, žiadateľ </w:t>
            </w:r>
            <w:r w:rsidRPr="00463406">
              <w:rPr>
                <w:rFonts w:cstheme="minorHAnsi"/>
                <w:color w:val="000000" w:themeColor="text1"/>
                <w:sz w:val="20"/>
                <w:szCs w:val="20"/>
              </w:rPr>
              <w:lastRenderedPageBreak/>
              <w:t>bude vyzvaný MAS na predloženie dokladu z príslušnej pošty o odoslaní zásielky. Z uvedeného dôvodu je žiadateľ povinný si uchovať tento doklad z príslušnej pošty.</w:t>
            </w:r>
          </w:p>
          <w:p w14:paraId="1F2C38E2" w14:textId="77777777" w:rsidR="00F15CD7" w:rsidRPr="00463406" w:rsidRDefault="00F15CD7" w:rsidP="00F15CD7">
            <w:pPr>
              <w:pStyle w:val="Odsekzoznamu"/>
              <w:numPr>
                <w:ilvl w:val="0"/>
                <w:numId w:val="41"/>
              </w:numPr>
              <w:ind w:left="313" w:hanging="313"/>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sa považuje za predloženú </w:t>
            </w:r>
            <w:r w:rsidRPr="00463406">
              <w:rPr>
                <w:rFonts w:cstheme="minorHAnsi"/>
                <w:b/>
                <w:color w:val="000000" w:themeColor="text1"/>
                <w:sz w:val="20"/>
                <w:szCs w:val="20"/>
              </w:rPr>
              <w:t>riadne</w:t>
            </w:r>
            <w:r w:rsidRPr="00463406">
              <w:rPr>
                <w:rFonts w:cstheme="minorHAnsi"/>
                <w:color w:val="000000" w:themeColor="text1"/>
                <w:sz w:val="20"/>
                <w:szCs w:val="20"/>
              </w:rPr>
              <w:t>, ak je :</w:t>
            </w:r>
          </w:p>
          <w:p w14:paraId="7E8F08BE"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formulár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je vyplnený elektronicky prostredníctvom verejnej časti ITMS2014+,</w:t>
            </w:r>
          </w:p>
          <w:p w14:paraId="504F6EA3"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doručená v listinnej podobe je podpísaná štatutárnym zástupcom, resp. osobou splnomocnenou na zastupovanie štatutárneho zástupcu na adresu príslušnej MAS uvedenej vo výzve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125448BF"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predložený formát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umožňuje objektívne posúdenie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písmo umožňuje rozpoznanie obsahu textu (v prípade príloh predložených v inom ako slovenskom jazyku, musí byť priložený úradný preklad do slovenského jazyka. Preklad do slovenského jazyka sa nevyžaduje v prípade príloh, ktoré sú originálne vyhotovené v českom jazyku), </w:t>
            </w:r>
          </w:p>
          <w:p w14:paraId="46777F95"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predložený formát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umožňuje objektívne posúdenie obsahu a písmo umožňuje rozpoznanie obsahu textu. </w:t>
            </w:r>
          </w:p>
          <w:p w14:paraId="716659CF" w14:textId="1A897D7F" w:rsidR="00F15CD7" w:rsidRPr="00463406"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b/>
                <w:color w:val="000000" w:themeColor="text1"/>
                <w:sz w:val="20"/>
                <w:szCs w:val="20"/>
              </w:rPr>
              <w:t xml:space="preserve">V prípade, ak </w:t>
            </w:r>
            <w:proofErr w:type="spellStart"/>
            <w:r w:rsidRPr="00463406">
              <w:rPr>
                <w:rFonts w:asciiTheme="minorHAnsi" w:hAnsiTheme="minorHAnsi" w:cstheme="minorHAnsi"/>
                <w:b/>
                <w:color w:val="000000" w:themeColor="text1"/>
                <w:sz w:val="20"/>
                <w:szCs w:val="20"/>
              </w:rPr>
              <w:t>ŽoNFP</w:t>
            </w:r>
            <w:proofErr w:type="spellEnd"/>
            <w:r w:rsidRPr="00463406">
              <w:rPr>
                <w:rFonts w:asciiTheme="minorHAnsi" w:hAnsiTheme="minorHAnsi" w:cstheme="minorHAnsi"/>
                <w:b/>
                <w:color w:val="000000" w:themeColor="text1"/>
                <w:sz w:val="20"/>
                <w:szCs w:val="20"/>
              </w:rPr>
              <w:t xml:space="preserve"> nebude predložená riadne, včas a vo forme určenej vo výzve na predkladanie </w:t>
            </w:r>
            <w:proofErr w:type="spellStart"/>
            <w:r w:rsidR="00097EC5">
              <w:rPr>
                <w:rFonts w:asciiTheme="minorHAnsi" w:hAnsiTheme="minorHAnsi" w:cstheme="minorHAnsi"/>
                <w:b/>
                <w:color w:val="000000" w:themeColor="text1"/>
                <w:sz w:val="20"/>
                <w:szCs w:val="20"/>
              </w:rPr>
              <w:t>ŽoNFP</w:t>
            </w:r>
            <w:proofErr w:type="spellEnd"/>
            <w:r w:rsidR="00097EC5">
              <w:rPr>
                <w:rFonts w:asciiTheme="minorHAnsi" w:hAnsiTheme="minorHAnsi" w:cstheme="minorHAnsi"/>
                <w:b/>
                <w:color w:val="000000" w:themeColor="text1"/>
                <w:sz w:val="20"/>
                <w:szCs w:val="20"/>
              </w:rPr>
              <w:t xml:space="preserve">, </w:t>
            </w:r>
            <w:r w:rsidR="00097EC5" w:rsidRPr="00097EC5">
              <w:rPr>
                <w:rFonts w:asciiTheme="minorHAnsi" w:hAnsiTheme="minorHAnsi" w:cstheme="minorHAnsi"/>
                <w:b/>
                <w:color w:val="000000" w:themeColor="text1"/>
                <w:sz w:val="20"/>
                <w:szCs w:val="20"/>
              </w:rPr>
              <w:t>(ani po možnosti doplnenia na základe § 19 ods. 5 zákona č. 292/2014 Z. z. o príspevku poskytovanom z EŠIF)</w:t>
            </w:r>
            <w:r w:rsidR="00097EC5" w:rsidRPr="00097EC5">
              <w:rPr>
                <w:rFonts w:asciiTheme="minorHAnsi" w:hAnsiTheme="minorHAnsi" w:cstheme="minorHAnsi"/>
                <w:b/>
                <w:color w:val="FF0000"/>
                <w:sz w:val="20"/>
                <w:szCs w:val="20"/>
              </w:rPr>
              <w:t xml:space="preserve"> </w:t>
            </w:r>
            <w:r w:rsidRPr="00097EC5">
              <w:rPr>
                <w:rFonts w:asciiTheme="minorHAnsi" w:hAnsiTheme="minorHAnsi" w:cstheme="minorHAnsi"/>
                <w:b/>
                <w:color w:val="000000" w:themeColor="text1"/>
                <w:sz w:val="20"/>
                <w:szCs w:val="20"/>
              </w:rPr>
              <w:t>MAS v súlade s §</w:t>
            </w:r>
            <w:r w:rsidRPr="00463406">
              <w:rPr>
                <w:rFonts w:asciiTheme="minorHAnsi" w:hAnsiTheme="minorHAnsi" w:cstheme="minorHAnsi"/>
                <w:b/>
                <w:color w:val="000000" w:themeColor="text1"/>
                <w:sz w:val="20"/>
                <w:szCs w:val="20"/>
              </w:rPr>
              <w:t xml:space="preserve"> 20 ods. 1 písm. c) zákona o príspevku z EŠIF vydá návrh na zastavenie konania. MAS následne nepristúpi k následnému overeniu splnenia vybraných podmienok poskytnutia príspevku.</w:t>
            </w:r>
          </w:p>
          <w:p w14:paraId="7E903C80" w14:textId="1CEF30B3" w:rsidR="00F15CD7" w:rsidRPr="00F93F7E"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Žiadateľ prílohy k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predkladá elektronicky prostredníctvom verejnej časti ITMS2014+ v zmysle popisu a vo formáte stanovenom</w:t>
            </w:r>
            <w:r w:rsidR="00950E40">
              <w:rPr>
                <w:rFonts w:asciiTheme="minorHAnsi" w:hAnsiTheme="minorHAnsi" w:cstheme="minorHAnsi"/>
                <w:color w:val="000000" w:themeColor="text1"/>
                <w:sz w:val="20"/>
                <w:szCs w:val="20"/>
              </w:rPr>
              <w:t xml:space="preserve"> vo výzve na predkladanie </w:t>
            </w:r>
            <w:proofErr w:type="spellStart"/>
            <w:r w:rsidR="00950E40">
              <w:rPr>
                <w:rFonts w:asciiTheme="minorHAnsi" w:hAnsiTheme="minorHAnsi" w:cstheme="minorHAnsi"/>
                <w:color w:val="000000" w:themeColor="text1"/>
                <w:sz w:val="20"/>
                <w:szCs w:val="20"/>
              </w:rPr>
              <w:t>ŽoNFP</w:t>
            </w:r>
            <w:proofErr w:type="spellEnd"/>
            <w:r w:rsidR="00950E40">
              <w:rPr>
                <w:rFonts w:asciiTheme="minorHAnsi" w:hAnsiTheme="minorHAnsi" w:cstheme="minorHAnsi"/>
                <w:color w:val="000000" w:themeColor="text1"/>
                <w:sz w:val="20"/>
                <w:szCs w:val="20"/>
              </w:rPr>
              <w:t xml:space="preserve">, </w:t>
            </w:r>
            <w:r w:rsidR="00950E40" w:rsidRPr="00F93F7E">
              <w:rPr>
                <w:rFonts w:asciiTheme="minorHAnsi" w:hAnsiTheme="minorHAnsi" w:cstheme="minorHAnsi"/>
                <w:color w:val="000000" w:themeColor="text1"/>
                <w:sz w:val="20"/>
                <w:szCs w:val="20"/>
              </w:rPr>
              <w:t xml:space="preserve">resp. v prílohe 6B k príručke pre prijímateľa LEADER. </w:t>
            </w:r>
          </w:p>
          <w:p w14:paraId="7E6E06B0" w14:textId="77777777" w:rsidR="00F15CD7" w:rsidRPr="00463406"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Za záväzné budú považované verzie príloh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predložené povinne prostredníctvom ITMS2014+ v prípade, ak ich žiadateľ predloží aj v listinnej forme. </w:t>
            </w:r>
          </w:p>
          <w:p w14:paraId="365391B7" w14:textId="3534161C" w:rsidR="00972BB6" w:rsidRPr="00463406" w:rsidRDefault="00F15CD7" w:rsidP="00AD4CEB">
            <w:pPr>
              <w:pStyle w:val="Default"/>
              <w:numPr>
                <w:ilvl w:val="0"/>
                <w:numId w:val="43"/>
              </w:numPr>
              <w:ind w:left="567" w:hanging="567"/>
              <w:jc w:val="both"/>
              <w:rPr>
                <w:rFonts w:asciiTheme="minorHAnsi" w:hAnsiTheme="minorHAnsi" w:cstheme="minorHAnsi"/>
                <w:color w:val="000000" w:themeColor="text1"/>
                <w:sz w:val="20"/>
                <w:szCs w:val="20"/>
              </w:rPr>
            </w:pP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je úplná len vtedy, ak má správne vyplnené všetky povinné polia a obsahuje všetky prílohy stanovené vo výzve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tc>
      </w:tr>
      <w:tr w:rsidR="00C4387E" w:rsidRPr="00463406" w14:paraId="4E6B4503" w14:textId="77777777" w:rsidTr="004F37E2">
        <w:trPr>
          <w:trHeight w:val="454"/>
        </w:trPr>
        <w:tc>
          <w:tcPr>
            <w:tcW w:w="9286" w:type="dxa"/>
            <w:gridSpan w:val="2"/>
            <w:shd w:val="clear" w:color="auto" w:fill="auto"/>
            <w:vAlign w:val="center"/>
          </w:tcPr>
          <w:p w14:paraId="5F0498EA" w14:textId="22B14A62" w:rsidR="00C156AD" w:rsidRPr="00463406" w:rsidRDefault="00C4387E" w:rsidP="00F25EAB">
            <w:pPr>
              <w:rPr>
                <w:rFonts w:ascii="Calibri" w:eastAsia="Times New Roman" w:hAnsi="Calibri" w:cs="Times New Roman"/>
                <w:b/>
                <w:sz w:val="24"/>
                <w:szCs w:val="24"/>
                <w:lang w:eastAsia="sk-SK"/>
              </w:rPr>
            </w:pPr>
            <w:r w:rsidRPr="00463406">
              <w:rPr>
                <w:rFonts w:ascii="Calibri" w:eastAsia="Times New Roman" w:hAnsi="Calibri" w:cs="Times New Roman"/>
                <w:b/>
                <w:color w:val="4F81BD" w:themeColor="accent1"/>
                <w:sz w:val="24"/>
                <w:szCs w:val="24"/>
                <w:lang w:eastAsia="sk-SK"/>
              </w:rPr>
              <w:lastRenderedPageBreak/>
              <w:t xml:space="preserve">1.7    </w:t>
            </w:r>
            <w:r w:rsidRPr="00463406">
              <w:rPr>
                <w:rFonts w:ascii="Calibri" w:eastAsia="Times New Roman" w:hAnsi="Calibri" w:cs="Times New Roman"/>
                <w:b/>
                <w:caps/>
                <w:color w:val="4F81BD" w:themeColor="accent1"/>
                <w:sz w:val="24"/>
                <w:szCs w:val="24"/>
                <w:lang w:eastAsia="sk-SK"/>
              </w:rPr>
              <w:t>Kontaktné údaje a spôsob komunikácie</w:t>
            </w:r>
          </w:p>
        </w:tc>
      </w:tr>
      <w:tr w:rsidR="00C4387E" w:rsidRPr="00463406" w14:paraId="62C7C13C" w14:textId="77777777" w:rsidTr="00E154D2">
        <w:trPr>
          <w:cantSplit/>
          <w:trHeight w:val="454"/>
        </w:trPr>
        <w:tc>
          <w:tcPr>
            <w:tcW w:w="9286" w:type="dxa"/>
            <w:gridSpan w:val="2"/>
            <w:shd w:val="clear" w:color="auto" w:fill="auto"/>
            <w:vAlign w:val="center"/>
          </w:tcPr>
          <w:p w14:paraId="71FABE46" w14:textId="44D92D3F" w:rsidR="00341853" w:rsidRPr="00463406" w:rsidRDefault="00341853" w:rsidP="00341853">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04437589" w14:textId="74365313" w:rsidR="007B749F" w:rsidRPr="00463406" w:rsidRDefault="00C4387E" w:rsidP="00C4387E">
            <w:pPr>
              <w:jc w:val="both"/>
              <w:rPr>
                <w:rFonts w:cs="Arial"/>
                <w:i/>
                <w:color w:val="4F81BD" w:themeColor="accent1"/>
                <w:sz w:val="18"/>
                <w:szCs w:val="18"/>
              </w:rPr>
            </w:pPr>
            <w:r w:rsidRPr="00463406">
              <w:rPr>
                <w:color w:val="000000" w:themeColor="text1"/>
                <w:sz w:val="20"/>
                <w:szCs w:val="20"/>
              </w:rPr>
              <w:t xml:space="preserve">Informácie týkajúce sa tejto výzvy je možné získať na webovom sídle </w:t>
            </w:r>
            <w:r w:rsidR="00FA5E20" w:rsidRPr="00463406">
              <w:rPr>
                <w:i/>
                <w:color w:val="4F81BD" w:themeColor="accent1"/>
                <w:sz w:val="16"/>
                <w:szCs w:val="16"/>
              </w:rPr>
              <w:t>(</w:t>
            </w:r>
            <w:r w:rsidR="00FA5E20"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1A0B51" w:rsidRPr="00463406">
              <w:rPr>
                <w:rFonts w:eastAsia="Times New Roman" w:cstheme="minorHAnsi"/>
                <w:i/>
                <w:color w:val="4F81BD" w:themeColor="accent1"/>
                <w:sz w:val="16"/>
                <w:szCs w:val="16"/>
                <w:lang w:eastAsia="sk-SK"/>
              </w:rPr>
              <w:t>, resp. MAS doplní</w:t>
            </w:r>
            <w:r w:rsidR="00FA5E20" w:rsidRPr="00463406">
              <w:rPr>
                <w:rFonts w:cs="Arial"/>
                <w:i/>
                <w:color w:val="4F81BD" w:themeColor="accent1"/>
                <w:sz w:val="16"/>
                <w:szCs w:val="16"/>
              </w:rPr>
              <w:t>)</w:t>
            </w:r>
            <w:r w:rsidR="00FA5E20" w:rsidRPr="00463406">
              <w:rPr>
                <w:rFonts w:cs="Arial"/>
                <w:i/>
                <w:color w:val="4F81BD" w:themeColor="accent1"/>
                <w:sz w:val="18"/>
                <w:szCs w:val="18"/>
              </w:rPr>
              <w:t xml:space="preserve"> </w:t>
            </w:r>
            <w:r w:rsidRPr="00463406">
              <w:rPr>
                <w:color w:val="000000" w:themeColor="text1"/>
                <w:sz w:val="20"/>
                <w:szCs w:val="20"/>
              </w:rPr>
              <w:t xml:space="preserve">a zároveň jednou z nasledovných foriem: </w:t>
            </w:r>
          </w:p>
          <w:p w14:paraId="728974A6" w14:textId="53530DB0" w:rsidR="00FA5E20" w:rsidRPr="00463406" w:rsidRDefault="00FC64D8" w:rsidP="00C72AC5">
            <w:pPr>
              <w:pStyle w:val="Odsekzoznamu"/>
              <w:numPr>
                <w:ilvl w:val="0"/>
                <w:numId w:val="3"/>
              </w:numPr>
              <w:jc w:val="both"/>
              <w:rPr>
                <w:rFonts w:eastAsia="Times New Roman" w:cs="Times New Roman"/>
                <w:i/>
                <w:color w:val="4F81BD" w:themeColor="accent1"/>
                <w:sz w:val="16"/>
                <w:szCs w:val="16"/>
                <w:lang w:eastAsia="sk-SK"/>
              </w:rPr>
            </w:pPr>
            <w:r w:rsidRPr="00463406">
              <w:rPr>
                <w:color w:val="000000" w:themeColor="text1"/>
                <w:sz w:val="20"/>
                <w:szCs w:val="20"/>
              </w:rPr>
              <w:t>l</w:t>
            </w:r>
            <w:r w:rsidR="007B749F" w:rsidRPr="00463406">
              <w:rPr>
                <w:color w:val="000000" w:themeColor="text1"/>
                <w:sz w:val="20"/>
                <w:szCs w:val="20"/>
              </w:rPr>
              <w:t>istinnou formou na adrese MAS</w:t>
            </w:r>
            <w:r w:rsidR="00C4387E" w:rsidRPr="00463406">
              <w:rPr>
                <w:color w:val="4F81BD" w:themeColor="accent1"/>
                <w:sz w:val="20"/>
                <w:szCs w:val="20"/>
              </w:rPr>
              <w:t xml:space="preserve">: </w:t>
            </w:r>
            <w:r w:rsidR="00FA5E20" w:rsidRPr="00463406">
              <w:rPr>
                <w:i/>
                <w:color w:val="4F81BD" w:themeColor="accent1"/>
                <w:sz w:val="16"/>
                <w:szCs w:val="16"/>
              </w:rPr>
              <w:t>(</w:t>
            </w:r>
            <w:r w:rsidR="00FA5E20"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FA5E20" w:rsidRPr="00463406">
              <w:rPr>
                <w:rFonts w:eastAsia="Times New Roman" w:cstheme="minorHAnsi"/>
                <w:i/>
                <w:color w:val="4F81BD" w:themeColor="accent1"/>
                <w:sz w:val="16"/>
                <w:szCs w:val="16"/>
                <w:lang w:eastAsia="sk-SK"/>
              </w:rPr>
              <w:t xml:space="preserve">, resp. </w:t>
            </w:r>
            <w:r w:rsidR="00FA5E20" w:rsidRPr="00463406">
              <w:rPr>
                <w:rFonts w:cs="Arial"/>
                <w:i/>
                <w:color w:val="4F81BD" w:themeColor="accent1"/>
                <w:sz w:val="16"/>
                <w:szCs w:val="16"/>
              </w:rPr>
              <w:t>MAS uvedie</w:t>
            </w:r>
            <w:r w:rsidR="000A2029" w:rsidRPr="00463406">
              <w:rPr>
                <w:rFonts w:cs="Arial"/>
                <w:i/>
                <w:color w:val="4F81BD" w:themeColor="accent1"/>
                <w:sz w:val="16"/>
                <w:szCs w:val="16"/>
              </w:rPr>
              <w:t xml:space="preserve"> </w:t>
            </w:r>
            <w:r w:rsidR="00FA5E20" w:rsidRPr="00463406">
              <w:rPr>
                <w:rFonts w:cs="Arial"/>
                <w:i/>
                <w:color w:val="4F81BD" w:themeColor="accent1"/>
                <w:sz w:val="16"/>
                <w:szCs w:val="16"/>
              </w:rPr>
              <w:t xml:space="preserve"> adresu)</w:t>
            </w:r>
          </w:p>
          <w:p w14:paraId="66DEE235" w14:textId="3440EE48" w:rsidR="00B0516C" w:rsidRPr="00463406" w:rsidRDefault="00FC64D8" w:rsidP="00C72AC5">
            <w:pPr>
              <w:pStyle w:val="Odsekzoznamu"/>
              <w:numPr>
                <w:ilvl w:val="0"/>
                <w:numId w:val="3"/>
              </w:numPr>
              <w:jc w:val="both"/>
              <w:rPr>
                <w:rFonts w:eastAsia="Times New Roman" w:cs="Times New Roman"/>
                <w:i/>
                <w:color w:val="4F81BD" w:themeColor="accent1"/>
                <w:sz w:val="20"/>
                <w:szCs w:val="20"/>
                <w:lang w:eastAsia="sk-SK"/>
              </w:rPr>
            </w:pPr>
            <w:r w:rsidRPr="00463406">
              <w:rPr>
                <w:color w:val="000000" w:themeColor="text1"/>
                <w:sz w:val="20"/>
                <w:szCs w:val="20"/>
              </w:rPr>
              <w:t>e-mail</w:t>
            </w:r>
            <w:r w:rsidR="00341853" w:rsidRPr="00463406">
              <w:rPr>
                <w:color w:val="000000" w:themeColor="text1"/>
                <w:sz w:val="20"/>
                <w:szCs w:val="20"/>
              </w:rPr>
              <w:t xml:space="preserve">: </w:t>
            </w:r>
            <w:r w:rsidR="00B0516C" w:rsidRPr="00463406">
              <w:rPr>
                <w:i/>
                <w:color w:val="4F81BD" w:themeColor="accent1"/>
                <w:sz w:val="16"/>
                <w:szCs w:val="16"/>
              </w:rPr>
              <w:t>(</w:t>
            </w:r>
            <w:r w:rsidR="00B0516C"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B0516C" w:rsidRPr="00463406">
              <w:rPr>
                <w:rFonts w:eastAsia="Times New Roman" w:cstheme="minorHAnsi"/>
                <w:i/>
                <w:color w:val="4F81BD" w:themeColor="accent1"/>
                <w:sz w:val="16"/>
                <w:szCs w:val="16"/>
                <w:lang w:eastAsia="sk-SK"/>
              </w:rPr>
              <w:t xml:space="preserve">, resp. </w:t>
            </w:r>
            <w:r w:rsidR="00B0516C" w:rsidRPr="00463406">
              <w:rPr>
                <w:rFonts w:cs="Arial"/>
                <w:i/>
                <w:color w:val="4F81BD" w:themeColor="accent1"/>
                <w:sz w:val="16"/>
                <w:szCs w:val="16"/>
              </w:rPr>
              <w:t>MAS uvedie e-mail adresu)</w:t>
            </w:r>
            <w:r w:rsidR="00B0516C" w:rsidRPr="00463406">
              <w:rPr>
                <w:color w:val="4F81BD" w:themeColor="accent1"/>
                <w:sz w:val="16"/>
                <w:szCs w:val="16"/>
              </w:rPr>
              <w:t>.</w:t>
            </w:r>
          </w:p>
          <w:p w14:paraId="2EF0B11F" w14:textId="1D9F641D" w:rsidR="00942ED6" w:rsidRPr="00463406" w:rsidRDefault="00F35969" w:rsidP="00AC6483">
            <w:pPr>
              <w:jc w:val="both"/>
            </w:pPr>
            <w:r w:rsidRPr="00463406">
              <w:rPr>
                <w:sz w:val="20"/>
                <w:szCs w:val="20"/>
              </w:rPr>
              <w:t xml:space="preserve">Záväzný charakter majú informácie zverejnené na webovom sídle </w:t>
            </w:r>
            <w:r w:rsidRPr="00463406">
              <w:rPr>
                <w:i/>
                <w:color w:val="4F81BD" w:themeColor="accent1"/>
                <w:sz w:val="16"/>
                <w:szCs w:val="16"/>
              </w:rPr>
              <w:t>(</w:t>
            </w:r>
            <w:r w:rsidRPr="00463406">
              <w:rPr>
                <w:rFonts w:eastAsia="Times New Roman" w:cstheme="minorHAnsi"/>
                <w:i/>
                <w:color w:val="4F81BD" w:themeColor="accent1"/>
                <w:sz w:val="16"/>
                <w:szCs w:val="16"/>
                <w:lang w:eastAsia="sk-SK"/>
              </w:rPr>
              <w:t xml:space="preserve">v rámci ITMS 2014+ sa vygeneruje </w:t>
            </w:r>
            <w:r w:rsidR="00AC6483" w:rsidRPr="00463406">
              <w:rPr>
                <w:rFonts w:eastAsia="Times New Roman" w:cstheme="minorHAnsi"/>
                <w:i/>
                <w:color w:val="4F81BD" w:themeColor="accent1"/>
                <w:sz w:val="16"/>
                <w:szCs w:val="16"/>
                <w:lang w:eastAsia="sk-SK"/>
              </w:rPr>
              <w:t>automaticky</w:t>
            </w:r>
            <w:r w:rsidR="001A0B51" w:rsidRPr="00463406">
              <w:rPr>
                <w:rFonts w:eastAsia="Times New Roman" w:cstheme="minorHAnsi"/>
                <w:i/>
                <w:color w:val="4F81BD" w:themeColor="accent1"/>
                <w:sz w:val="16"/>
                <w:szCs w:val="16"/>
                <w:lang w:eastAsia="sk-SK"/>
              </w:rPr>
              <w:t>, resp. MAS doplní</w:t>
            </w:r>
            <w:r w:rsidRPr="00463406">
              <w:rPr>
                <w:rFonts w:cs="Arial"/>
                <w:i/>
                <w:color w:val="4F81BD" w:themeColor="accent1"/>
                <w:sz w:val="16"/>
                <w:szCs w:val="16"/>
              </w:rPr>
              <w:t>)</w:t>
            </w:r>
            <w:r w:rsidRPr="00463406">
              <w:rPr>
                <w:sz w:val="20"/>
                <w:szCs w:val="20"/>
              </w:rPr>
              <w:t xml:space="preserve">, ako aj informácie poskytnuté elektronickou a písomnou formou. </w:t>
            </w:r>
            <w:r w:rsidR="00C4387E" w:rsidRPr="00463406">
              <w:rPr>
                <w:color w:val="000000" w:themeColor="text1"/>
                <w:sz w:val="20"/>
                <w:szCs w:val="20"/>
              </w:rPr>
              <w:t xml:space="preserve">Informácie poskytnuté telefonicky alebo ústne nie je možné považovať za záväzné a odvolávať sa na </w:t>
            </w:r>
            <w:proofErr w:type="spellStart"/>
            <w:r w:rsidR="00C4387E" w:rsidRPr="00463406">
              <w:rPr>
                <w:color w:val="000000" w:themeColor="text1"/>
                <w:sz w:val="20"/>
                <w:szCs w:val="20"/>
              </w:rPr>
              <w:t>ne</w:t>
            </w:r>
            <w:proofErr w:type="spellEnd"/>
            <w:r w:rsidR="00C4387E" w:rsidRPr="00463406">
              <w:rPr>
                <w:color w:val="000000" w:themeColor="text1"/>
                <w:sz w:val="20"/>
                <w:szCs w:val="20"/>
              </w:rPr>
              <w:t>.</w:t>
            </w:r>
            <w:r w:rsidR="00C156AD" w:rsidRPr="00463406">
              <w:rPr>
                <w:color w:val="000000" w:themeColor="text1"/>
              </w:rPr>
              <w:t xml:space="preserve"> </w:t>
            </w:r>
          </w:p>
        </w:tc>
      </w:tr>
      <w:tr w:rsidR="00CC6F56" w:rsidRPr="00463406" w14:paraId="6EBD1AB4" w14:textId="77777777" w:rsidTr="003055A6">
        <w:trPr>
          <w:cantSplit/>
          <w:trHeight w:val="454"/>
        </w:trPr>
        <w:tc>
          <w:tcPr>
            <w:tcW w:w="9286" w:type="dxa"/>
            <w:gridSpan w:val="2"/>
            <w:shd w:val="clear" w:color="auto" w:fill="auto"/>
            <w:vAlign w:val="center"/>
          </w:tcPr>
          <w:p w14:paraId="39E70524" w14:textId="4E0B2DC1" w:rsidR="00CC6F56" w:rsidRPr="00463406" w:rsidRDefault="00CC6F56" w:rsidP="00F15CD7">
            <w:pPr>
              <w:pStyle w:val="Odsekzoznamu"/>
              <w:numPr>
                <w:ilvl w:val="1"/>
                <w:numId w:val="32"/>
              </w:numPr>
              <w:rPr>
                <w:sz w:val="24"/>
                <w:szCs w:val="24"/>
              </w:rPr>
            </w:pPr>
            <w:r w:rsidRPr="00463406">
              <w:rPr>
                <w:rFonts w:ascii="Calibri" w:eastAsia="Times New Roman" w:hAnsi="Calibri" w:cs="Times New Roman"/>
                <w:b/>
                <w:color w:val="4F81BD" w:themeColor="accent1"/>
                <w:sz w:val="24"/>
                <w:szCs w:val="24"/>
                <w:lang w:eastAsia="sk-SK"/>
              </w:rPr>
              <w:t xml:space="preserve">   </w:t>
            </w:r>
            <w:r w:rsidRPr="00463406">
              <w:rPr>
                <w:rFonts w:ascii="Calibri" w:eastAsia="Times New Roman" w:hAnsi="Calibri" w:cs="Times New Roman"/>
                <w:b/>
                <w:caps/>
                <w:color w:val="4F81BD" w:themeColor="accent1"/>
                <w:sz w:val="24"/>
                <w:szCs w:val="24"/>
                <w:lang w:eastAsia="sk-SK"/>
              </w:rPr>
              <w:t>Neoprávnené výdavky</w:t>
            </w:r>
          </w:p>
        </w:tc>
      </w:tr>
      <w:tr w:rsidR="00CC6F56" w:rsidRPr="00463406" w14:paraId="6B3D4B2C" w14:textId="77777777" w:rsidTr="003055A6">
        <w:trPr>
          <w:cantSplit/>
          <w:trHeight w:val="454"/>
        </w:trPr>
        <w:tc>
          <w:tcPr>
            <w:tcW w:w="9286" w:type="dxa"/>
            <w:gridSpan w:val="2"/>
            <w:shd w:val="clear" w:color="auto" w:fill="auto"/>
            <w:vAlign w:val="center"/>
          </w:tcPr>
          <w:p w14:paraId="76EC887E" w14:textId="753BA76C" w:rsidR="00CC6F56" w:rsidRPr="00463406" w:rsidRDefault="001A0B51" w:rsidP="001A0B51">
            <w:pPr>
              <w:jc w:val="both"/>
              <w:rPr>
                <w:rFonts w:cstheme="minorHAnsi"/>
                <w:sz w:val="20"/>
                <w:szCs w:val="20"/>
              </w:rPr>
            </w:pPr>
            <w:r w:rsidRPr="00463406">
              <w:rPr>
                <w:rFonts w:cstheme="minorHAnsi"/>
                <w:color w:val="000000" w:themeColor="text1"/>
                <w:sz w:val="20"/>
                <w:szCs w:val="20"/>
              </w:rPr>
              <w:t>N</w:t>
            </w:r>
            <w:r w:rsidR="009D4FA7" w:rsidRPr="00463406">
              <w:rPr>
                <w:rFonts w:cstheme="minorHAnsi"/>
                <w:color w:val="000000" w:themeColor="text1"/>
                <w:sz w:val="20"/>
                <w:szCs w:val="20"/>
              </w:rPr>
              <w:t xml:space="preserve">eoprávnené výdavky pre </w:t>
            </w:r>
            <w:proofErr w:type="spellStart"/>
            <w:r w:rsidR="009D4FA7" w:rsidRPr="00463406">
              <w:rPr>
                <w:rFonts w:cstheme="minorHAnsi"/>
                <w:color w:val="000000" w:themeColor="text1"/>
                <w:sz w:val="20"/>
                <w:szCs w:val="20"/>
              </w:rPr>
              <w:t>podopatre</w:t>
            </w:r>
            <w:r w:rsidR="00B0516C" w:rsidRPr="00463406">
              <w:rPr>
                <w:rFonts w:cstheme="minorHAnsi"/>
                <w:color w:val="000000" w:themeColor="text1"/>
                <w:sz w:val="20"/>
                <w:szCs w:val="20"/>
              </w:rPr>
              <w:t>nie</w:t>
            </w:r>
            <w:proofErr w:type="spellEnd"/>
            <w:r w:rsidR="00B0516C" w:rsidRPr="00463406">
              <w:rPr>
                <w:rFonts w:cstheme="minorHAnsi"/>
                <w:color w:val="000000" w:themeColor="text1"/>
                <w:sz w:val="20"/>
                <w:szCs w:val="20"/>
              </w:rPr>
              <w:t xml:space="preserve"> sú uvedené v</w:t>
            </w:r>
            <w:r w:rsidR="00B40B02" w:rsidRPr="00463406">
              <w:rPr>
                <w:rFonts w:cstheme="minorHAnsi"/>
                <w:color w:val="000000" w:themeColor="text1"/>
                <w:sz w:val="20"/>
                <w:szCs w:val="20"/>
              </w:rPr>
              <w:t> </w:t>
            </w:r>
            <w:r w:rsidR="00B0516C" w:rsidRPr="00463406">
              <w:rPr>
                <w:rFonts w:cstheme="minorHAnsi"/>
                <w:color w:val="000000" w:themeColor="text1"/>
                <w:sz w:val="20"/>
                <w:szCs w:val="20"/>
              </w:rPr>
              <w:t>Príručke</w:t>
            </w:r>
            <w:r w:rsidR="00B40B02" w:rsidRPr="00463406">
              <w:rPr>
                <w:rFonts w:cstheme="minorHAnsi"/>
                <w:color w:val="000000" w:themeColor="text1"/>
                <w:sz w:val="20"/>
                <w:szCs w:val="20"/>
              </w:rPr>
              <w:t xml:space="preserve"> </w:t>
            </w:r>
            <w:r w:rsidR="00B40B02" w:rsidRPr="00463406">
              <w:rPr>
                <w:rFonts w:eastAsiaTheme="majorEastAsia" w:cstheme="majorBidi"/>
                <w:bCs/>
                <w:color w:val="000000" w:themeColor="text1"/>
                <w:sz w:val="20"/>
                <w:szCs w:val="20"/>
              </w:rPr>
              <w:t>pre prijímateľa LEADER</w:t>
            </w:r>
            <w:r w:rsidR="009D4FA7" w:rsidRPr="00463406">
              <w:rPr>
                <w:rFonts w:cstheme="minorHAnsi"/>
                <w:color w:val="000000" w:themeColor="text1"/>
                <w:sz w:val="20"/>
                <w:szCs w:val="20"/>
              </w:rPr>
              <w:t xml:space="preserve"> –</w:t>
            </w:r>
            <w:r w:rsidR="001411D3" w:rsidRPr="00463406">
              <w:rPr>
                <w:rFonts w:cstheme="minorHAnsi"/>
                <w:color w:val="000000" w:themeColor="text1"/>
                <w:sz w:val="20"/>
                <w:szCs w:val="20"/>
              </w:rPr>
              <w:t xml:space="preserve"> P</w:t>
            </w:r>
            <w:r w:rsidR="009D4FA7" w:rsidRPr="00463406">
              <w:rPr>
                <w:rFonts w:cstheme="minorHAnsi"/>
                <w:color w:val="000000" w:themeColor="text1"/>
                <w:sz w:val="20"/>
                <w:szCs w:val="20"/>
              </w:rPr>
              <w:t>ríloha č.</w:t>
            </w:r>
            <w:r w:rsidR="00022AAB" w:rsidRPr="00463406">
              <w:rPr>
                <w:rFonts w:cstheme="minorHAnsi"/>
                <w:color w:val="000000" w:themeColor="text1"/>
                <w:sz w:val="20"/>
                <w:szCs w:val="20"/>
              </w:rPr>
              <w:t>6B</w:t>
            </w:r>
            <w:r w:rsidR="009D4FA7" w:rsidRPr="00463406">
              <w:rPr>
                <w:rFonts w:cstheme="minorHAnsi"/>
                <w:color w:val="000000" w:themeColor="text1"/>
                <w:sz w:val="20"/>
                <w:szCs w:val="20"/>
              </w:rPr>
              <w:t xml:space="preserve"> Podmienky poskytnutia príspevku, </w:t>
            </w:r>
            <w:r w:rsidR="009D4FA7" w:rsidRPr="00463406">
              <w:rPr>
                <w:rFonts w:eastAsia="Times New Roman" w:cs="Times New Roman"/>
                <w:color w:val="000000" w:themeColor="text1"/>
                <w:sz w:val="20"/>
                <w:szCs w:val="20"/>
                <w:lang w:eastAsia="sk-SK"/>
              </w:rPr>
              <w:t>výberové</w:t>
            </w:r>
            <w:r w:rsidRPr="00463406">
              <w:rPr>
                <w:rFonts w:eastAsia="Times New Roman" w:cs="Times New Roman"/>
                <w:color w:val="000000" w:themeColor="text1"/>
                <w:sz w:val="20"/>
                <w:szCs w:val="20"/>
                <w:lang w:eastAsia="sk-SK"/>
              </w:rPr>
              <w:t xml:space="preserve"> kritéria pre výber projektov</w:t>
            </w:r>
            <w:r w:rsidR="009D4FA7" w:rsidRPr="00463406">
              <w:rPr>
                <w:rFonts w:eastAsia="Times New Roman" w:cs="Times New Roman"/>
                <w:color w:val="000000" w:themeColor="text1"/>
                <w:sz w:val="20"/>
                <w:szCs w:val="20"/>
                <w:lang w:eastAsia="sk-SK"/>
              </w:rPr>
              <w:t xml:space="preserve"> </w:t>
            </w:r>
            <w:r w:rsidR="00AD4CEB" w:rsidRPr="00463406">
              <w:rPr>
                <w:rFonts w:eastAsia="Times New Roman" w:cs="Times New Roman"/>
                <w:color w:val="000000" w:themeColor="text1"/>
                <w:sz w:val="20"/>
                <w:szCs w:val="20"/>
                <w:lang w:eastAsia="sk-SK"/>
              </w:rPr>
              <w:t>a hodnotiace</w:t>
            </w:r>
            <w:r w:rsidR="009D4FA7" w:rsidRPr="00463406">
              <w:rPr>
                <w:rFonts w:eastAsia="Times New Roman" w:cs="Times New Roman"/>
                <w:color w:val="000000" w:themeColor="text1"/>
                <w:sz w:val="20"/>
                <w:szCs w:val="20"/>
                <w:lang w:eastAsia="sk-SK"/>
              </w:rPr>
              <w:t xml:space="preserve"> kritériá pre výber projektov</w:t>
            </w:r>
            <w:r w:rsidRPr="00463406">
              <w:rPr>
                <w:rFonts w:eastAsia="Times New Roman" w:cs="Times New Roman"/>
                <w:color w:val="000000" w:themeColor="text1"/>
                <w:sz w:val="20"/>
                <w:szCs w:val="20"/>
                <w:lang w:eastAsia="sk-SK"/>
              </w:rPr>
              <w:t xml:space="preserve"> (bodovacie kritéria)</w:t>
            </w:r>
            <w:r w:rsidR="009D4FA7" w:rsidRPr="00463406">
              <w:rPr>
                <w:rFonts w:cstheme="minorHAnsi"/>
                <w:color w:val="000000" w:themeColor="text1"/>
                <w:sz w:val="20"/>
                <w:szCs w:val="20"/>
              </w:rPr>
              <w:t xml:space="preserve"> pre opatrenia/podopatrenia Programu rozvoja vidieka SR 2014-202</w:t>
            </w:r>
            <w:r w:rsidR="005D154E" w:rsidRPr="00463406">
              <w:rPr>
                <w:rFonts w:cstheme="minorHAnsi"/>
                <w:color w:val="000000" w:themeColor="text1"/>
                <w:sz w:val="20"/>
                <w:szCs w:val="20"/>
              </w:rPr>
              <w:t>2</w:t>
            </w:r>
            <w:r w:rsidR="009D4FA7" w:rsidRPr="00463406">
              <w:rPr>
                <w:rFonts w:cstheme="minorHAnsi"/>
                <w:color w:val="000000" w:themeColor="text1"/>
                <w:sz w:val="20"/>
                <w:szCs w:val="20"/>
              </w:rPr>
              <w:t xml:space="preserve"> implementované prostredníctvom LEADER/CLLD</w:t>
            </w:r>
            <w:r w:rsidR="00F35969" w:rsidRPr="00463406">
              <w:rPr>
                <w:rFonts w:cstheme="minorHAnsi"/>
                <w:color w:val="000000" w:themeColor="text1"/>
                <w:sz w:val="20"/>
                <w:szCs w:val="20"/>
              </w:rPr>
              <w:t xml:space="preserve"> (ďalej len „Príloha č. 6B“)</w:t>
            </w:r>
            <w:r w:rsidR="007A2CDA" w:rsidRPr="00463406">
              <w:rPr>
                <w:rFonts w:cstheme="minorHAnsi"/>
                <w:color w:val="000000" w:themeColor="text1"/>
                <w:sz w:val="20"/>
                <w:szCs w:val="20"/>
              </w:rPr>
              <w:t>.</w:t>
            </w:r>
          </w:p>
        </w:tc>
      </w:tr>
      <w:tr w:rsidR="00090EF3" w:rsidRPr="00463406" w14:paraId="30A4E40D" w14:textId="77777777" w:rsidTr="003055A6">
        <w:trPr>
          <w:cantSplit/>
          <w:trHeight w:val="454"/>
        </w:trPr>
        <w:tc>
          <w:tcPr>
            <w:tcW w:w="9286" w:type="dxa"/>
            <w:gridSpan w:val="2"/>
            <w:shd w:val="clear" w:color="auto" w:fill="auto"/>
            <w:vAlign w:val="center"/>
          </w:tcPr>
          <w:p w14:paraId="207481D1" w14:textId="0CF0DA30" w:rsidR="00090EF3" w:rsidRPr="00463406" w:rsidDel="00090EF3" w:rsidRDefault="00090EF3" w:rsidP="00645091">
            <w:pPr>
              <w:jc w:val="both"/>
              <w:rPr>
                <w:rFonts w:cstheme="minorHAnsi"/>
                <w:color w:val="000000" w:themeColor="text1"/>
                <w:sz w:val="24"/>
                <w:szCs w:val="24"/>
              </w:rPr>
            </w:pPr>
            <w:r w:rsidRPr="00463406">
              <w:rPr>
                <w:rFonts w:ascii="Calibri" w:eastAsia="Times New Roman" w:hAnsi="Calibri" w:cs="Times New Roman"/>
                <w:b/>
                <w:color w:val="4F81BD" w:themeColor="accent1"/>
                <w:sz w:val="24"/>
                <w:szCs w:val="24"/>
                <w:lang w:eastAsia="sk-SK"/>
              </w:rPr>
              <w:t xml:space="preserve">1.9    </w:t>
            </w:r>
            <w:r w:rsidRPr="00463406">
              <w:rPr>
                <w:rFonts w:ascii="Calibri" w:eastAsia="Times New Roman" w:hAnsi="Calibri" w:cs="Times New Roman"/>
                <w:b/>
                <w:caps/>
                <w:color w:val="4F81BD" w:themeColor="accent1"/>
                <w:sz w:val="24"/>
                <w:szCs w:val="24"/>
                <w:lang w:eastAsia="sk-SK"/>
              </w:rPr>
              <w:t>Kritéria oprávnenosti</w:t>
            </w:r>
          </w:p>
        </w:tc>
      </w:tr>
      <w:tr w:rsidR="00090EF3" w:rsidRPr="00463406" w14:paraId="51BA0412" w14:textId="77777777" w:rsidTr="003055A6">
        <w:trPr>
          <w:cantSplit/>
          <w:trHeight w:val="454"/>
        </w:trPr>
        <w:tc>
          <w:tcPr>
            <w:tcW w:w="9286" w:type="dxa"/>
            <w:gridSpan w:val="2"/>
            <w:shd w:val="clear" w:color="auto" w:fill="auto"/>
            <w:vAlign w:val="center"/>
          </w:tcPr>
          <w:p w14:paraId="750683F2" w14:textId="77777777" w:rsidR="00D109AF" w:rsidRPr="00463406" w:rsidRDefault="00090EF3" w:rsidP="00026800">
            <w:pPr>
              <w:autoSpaceDE w:val="0"/>
              <w:autoSpaceDN w:val="0"/>
              <w:adjustRightInd w:val="0"/>
              <w:jc w:val="both"/>
              <w:rPr>
                <w:rFonts w:cs="Roboto-Black"/>
                <w:sz w:val="20"/>
                <w:szCs w:val="20"/>
              </w:rPr>
            </w:pPr>
            <w:r w:rsidRPr="00463406">
              <w:rPr>
                <w:rFonts w:cs="Roboto-Black"/>
                <w:sz w:val="20"/>
                <w:szCs w:val="20"/>
              </w:rPr>
              <w:t xml:space="preserve">Minimálna výška celkových </w:t>
            </w:r>
            <w:r w:rsidRPr="00463406">
              <w:rPr>
                <w:rFonts w:cs="Roboto-Regular"/>
                <w:sz w:val="20"/>
                <w:szCs w:val="20"/>
              </w:rPr>
              <w:t xml:space="preserve"> </w:t>
            </w:r>
            <w:r w:rsidRPr="00463406">
              <w:rPr>
                <w:rFonts w:cs="Roboto-Black"/>
                <w:sz w:val="20"/>
                <w:szCs w:val="20"/>
              </w:rPr>
              <w:t>žiadaných oprávnených výdavkov</w:t>
            </w:r>
            <w:r w:rsidRPr="00463406">
              <w:rPr>
                <w:rFonts w:cs="Roboto-Regular"/>
                <w:sz w:val="20"/>
                <w:szCs w:val="20"/>
              </w:rPr>
              <w:t xml:space="preserve"> </w:t>
            </w:r>
            <w:r w:rsidRPr="00463406">
              <w:rPr>
                <w:rFonts w:cs="Roboto-Black"/>
                <w:sz w:val="20"/>
                <w:szCs w:val="20"/>
              </w:rPr>
              <w:t xml:space="preserve">projektu v EUR </w:t>
            </w:r>
          </w:p>
          <w:p w14:paraId="2A567457" w14:textId="09DB82B1" w:rsidR="00090EF3" w:rsidRPr="00463406" w:rsidDel="00090EF3" w:rsidRDefault="00090EF3" w:rsidP="008E7CFC">
            <w:pPr>
              <w:autoSpaceDE w:val="0"/>
              <w:autoSpaceDN w:val="0"/>
              <w:adjustRightInd w:val="0"/>
              <w:jc w:val="both"/>
              <w:rPr>
                <w:rFonts w:ascii="Roboto-Black" w:hAnsi="Roboto-Black" w:cs="Roboto-Black"/>
                <w:sz w:val="16"/>
                <w:szCs w:val="16"/>
              </w:rPr>
            </w:pPr>
            <w:r w:rsidRPr="00463406">
              <w:rPr>
                <w:i/>
                <w:color w:val="4F81BD" w:themeColor="accent1"/>
                <w:sz w:val="16"/>
                <w:szCs w:val="16"/>
              </w:rPr>
              <w:t>(</w:t>
            </w:r>
            <w:r w:rsidRPr="00463406">
              <w:rPr>
                <w:rFonts w:eastAsia="Times New Roman" w:cstheme="minorHAnsi"/>
                <w:i/>
                <w:color w:val="4F81BD" w:themeColor="accent1"/>
                <w:sz w:val="16"/>
                <w:szCs w:val="16"/>
                <w:lang w:eastAsia="sk-SK"/>
              </w:rPr>
              <w:t xml:space="preserve">MAS uvedie minimálnu výšku príspevku na projekt  v zmysle akčného plánu pre príslušné </w:t>
            </w:r>
            <w:proofErr w:type="spellStart"/>
            <w:r w:rsidRPr="00463406">
              <w:rPr>
                <w:rFonts w:eastAsia="Times New Roman" w:cstheme="minorHAnsi"/>
                <w:i/>
                <w:color w:val="4F81BD" w:themeColor="accent1"/>
                <w:sz w:val="16"/>
                <w:szCs w:val="16"/>
                <w:lang w:eastAsia="sk-SK"/>
              </w:rPr>
              <w:t>podopatrenie</w:t>
            </w:r>
            <w:proofErr w:type="spellEnd"/>
            <w:r w:rsidRPr="00463406">
              <w:rPr>
                <w:rFonts w:eastAsia="Times New Roman" w:cstheme="minorHAnsi"/>
                <w:i/>
                <w:color w:val="4F81BD" w:themeColor="accent1"/>
                <w:sz w:val="16"/>
                <w:szCs w:val="16"/>
                <w:lang w:eastAsia="sk-SK"/>
              </w:rPr>
              <w:t>)</w:t>
            </w:r>
            <w:r w:rsidRPr="00463406">
              <w:rPr>
                <w:rFonts w:cs="Roboto-Black"/>
                <w:sz w:val="16"/>
                <w:szCs w:val="16"/>
              </w:rPr>
              <w:t xml:space="preserve">   </w:t>
            </w:r>
          </w:p>
        </w:tc>
      </w:tr>
      <w:tr w:rsidR="00F35969" w:rsidRPr="00463406" w14:paraId="7E61BEE4" w14:textId="77777777" w:rsidTr="003055A6">
        <w:trPr>
          <w:cantSplit/>
          <w:trHeight w:val="454"/>
        </w:trPr>
        <w:tc>
          <w:tcPr>
            <w:tcW w:w="9286" w:type="dxa"/>
            <w:gridSpan w:val="2"/>
            <w:shd w:val="clear" w:color="auto" w:fill="auto"/>
            <w:vAlign w:val="center"/>
          </w:tcPr>
          <w:p w14:paraId="7C8D8B80" w14:textId="3B3A11E7" w:rsidR="00F35969" w:rsidRPr="00463406" w:rsidRDefault="00F35969" w:rsidP="00026800">
            <w:pPr>
              <w:tabs>
                <w:tab w:val="left" w:pos="567"/>
              </w:tabs>
              <w:suppressAutoHyphens/>
              <w:autoSpaceDN w:val="0"/>
              <w:jc w:val="both"/>
              <w:textAlignment w:val="baseline"/>
              <w:rPr>
                <w:rFonts w:cs="Roboto-Black"/>
                <w:sz w:val="20"/>
                <w:szCs w:val="20"/>
              </w:rPr>
            </w:pPr>
            <w:r w:rsidRPr="00463406">
              <w:rPr>
                <w:rFonts w:cs="Roboto-Black"/>
                <w:sz w:val="20"/>
                <w:szCs w:val="20"/>
              </w:rPr>
              <w:t>Maximálna výška celkových žiadaných oprávnených výdavkov</w:t>
            </w:r>
            <w:r w:rsidRPr="00463406">
              <w:rPr>
                <w:rFonts w:cs="Roboto-Regular"/>
                <w:sz w:val="20"/>
                <w:szCs w:val="20"/>
              </w:rPr>
              <w:t xml:space="preserve"> </w:t>
            </w:r>
            <w:r w:rsidRPr="00463406">
              <w:rPr>
                <w:rFonts w:cs="Roboto-Black"/>
                <w:sz w:val="20"/>
                <w:szCs w:val="20"/>
              </w:rPr>
              <w:t>projektu v</w:t>
            </w:r>
            <w:r w:rsidR="00D109AF" w:rsidRPr="00463406">
              <w:rPr>
                <w:rFonts w:cs="Roboto-Black"/>
                <w:sz w:val="20"/>
                <w:szCs w:val="20"/>
              </w:rPr>
              <w:t> </w:t>
            </w:r>
            <w:r w:rsidRPr="00463406">
              <w:rPr>
                <w:rFonts w:cs="Roboto-Black"/>
                <w:sz w:val="20"/>
                <w:szCs w:val="20"/>
              </w:rPr>
              <w:t>EUR</w:t>
            </w:r>
          </w:p>
          <w:p w14:paraId="16601065" w14:textId="2B885305" w:rsidR="00D109AF" w:rsidRPr="00463406" w:rsidRDefault="00D109AF" w:rsidP="008E7CFC">
            <w:pPr>
              <w:autoSpaceDE w:val="0"/>
              <w:autoSpaceDN w:val="0"/>
              <w:adjustRightInd w:val="0"/>
              <w:jc w:val="both"/>
              <w:rPr>
                <w:rFonts w:cs="Roboto-Black"/>
                <w:sz w:val="16"/>
                <w:szCs w:val="16"/>
              </w:rPr>
            </w:pPr>
            <w:r w:rsidRPr="00463406">
              <w:rPr>
                <w:i/>
                <w:color w:val="4F81BD" w:themeColor="accent1"/>
                <w:sz w:val="16"/>
                <w:szCs w:val="16"/>
              </w:rPr>
              <w:t>(</w:t>
            </w:r>
            <w:r w:rsidR="00026800" w:rsidRPr="00463406">
              <w:rPr>
                <w:rFonts w:eastAsia="Times New Roman" w:cstheme="minorHAnsi"/>
                <w:i/>
                <w:color w:val="4F81BD" w:themeColor="accent1"/>
                <w:sz w:val="16"/>
                <w:szCs w:val="16"/>
                <w:lang w:eastAsia="sk-SK"/>
              </w:rPr>
              <w:t>MAS uvedie maximálnu</w:t>
            </w:r>
            <w:r w:rsidRPr="00463406">
              <w:rPr>
                <w:rFonts w:eastAsia="Times New Roman" w:cstheme="minorHAnsi"/>
                <w:i/>
                <w:color w:val="4F81BD" w:themeColor="accent1"/>
                <w:sz w:val="16"/>
                <w:szCs w:val="16"/>
                <w:lang w:eastAsia="sk-SK"/>
              </w:rPr>
              <w:t xml:space="preserve"> výšku príspevku na projekt  v zmysle akčného plánu pre príslušné </w:t>
            </w:r>
            <w:proofErr w:type="spellStart"/>
            <w:r w:rsidRPr="00463406">
              <w:rPr>
                <w:rFonts w:eastAsia="Times New Roman" w:cstheme="minorHAnsi"/>
                <w:i/>
                <w:color w:val="4F81BD" w:themeColor="accent1"/>
                <w:sz w:val="16"/>
                <w:szCs w:val="16"/>
                <w:lang w:eastAsia="sk-SK"/>
              </w:rPr>
              <w:t>podopatrenie</w:t>
            </w:r>
            <w:proofErr w:type="spellEnd"/>
            <w:r w:rsidRPr="00463406">
              <w:rPr>
                <w:rFonts w:eastAsia="Times New Roman" w:cstheme="minorHAnsi"/>
                <w:i/>
                <w:color w:val="4F81BD" w:themeColor="accent1"/>
                <w:sz w:val="16"/>
                <w:szCs w:val="16"/>
                <w:lang w:eastAsia="sk-SK"/>
              </w:rPr>
              <w:t>)</w:t>
            </w:r>
            <w:r w:rsidRPr="00463406">
              <w:rPr>
                <w:rFonts w:cs="Roboto-Black"/>
                <w:sz w:val="16"/>
                <w:szCs w:val="16"/>
              </w:rPr>
              <w:t xml:space="preserve">   </w:t>
            </w:r>
          </w:p>
        </w:tc>
      </w:tr>
      <w:tr w:rsidR="00F35969" w:rsidRPr="00463406" w14:paraId="51B7755A" w14:textId="77777777" w:rsidTr="003055A6">
        <w:trPr>
          <w:cantSplit/>
          <w:trHeight w:val="454"/>
        </w:trPr>
        <w:tc>
          <w:tcPr>
            <w:tcW w:w="9286" w:type="dxa"/>
            <w:gridSpan w:val="2"/>
            <w:shd w:val="clear" w:color="auto" w:fill="auto"/>
            <w:vAlign w:val="center"/>
          </w:tcPr>
          <w:p w14:paraId="3EC8862B" w14:textId="77777777" w:rsidR="00F35969" w:rsidRPr="00463406" w:rsidRDefault="00F35969" w:rsidP="00026800">
            <w:pPr>
              <w:tabs>
                <w:tab w:val="left" w:pos="567"/>
              </w:tabs>
              <w:suppressAutoHyphens/>
              <w:autoSpaceDN w:val="0"/>
              <w:jc w:val="both"/>
              <w:textAlignment w:val="baseline"/>
              <w:rPr>
                <w:rFonts w:cs="Roboto-Black"/>
                <w:sz w:val="20"/>
                <w:szCs w:val="20"/>
              </w:rPr>
            </w:pPr>
            <w:r w:rsidRPr="00463406">
              <w:rPr>
                <w:rFonts w:cs="Roboto-Black"/>
                <w:sz w:val="20"/>
                <w:szCs w:val="20"/>
              </w:rPr>
              <w:t>Oprávnené miesta realizácie v území OP</w:t>
            </w:r>
          </w:p>
          <w:p w14:paraId="2007438F" w14:textId="56258361" w:rsidR="00D109AF" w:rsidRPr="00463406" w:rsidRDefault="00D109AF" w:rsidP="00026800">
            <w:pPr>
              <w:tabs>
                <w:tab w:val="left" w:pos="567"/>
              </w:tabs>
              <w:suppressAutoHyphens/>
              <w:autoSpaceDN w:val="0"/>
              <w:jc w:val="both"/>
              <w:textAlignment w:val="baseline"/>
              <w:rPr>
                <w:i/>
                <w:color w:val="4F81BD" w:themeColor="accent1"/>
                <w:sz w:val="16"/>
                <w:szCs w:val="16"/>
              </w:rPr>
            </w:pPr>
            <w:r w:rsidRPr="00463406">
              <w:rPr>
                <w:rFonts w:cs="Roboto-Black"/>
                <w:i/>
                <w:color w:val="4F81BD" w:themeColor="accent1"/>
                <w:sz w:val="16"/>
                <w:szCs w:val="16"/>
              </w:rPr>
              <w:t>(</w:t>
            </w:r>
            <w:r w:rsidR="00026800" w:rsidRPr="00463406">
              <w:rPr>
                <w:rFonts w:eastAsia="Times New Roman" w:cstheme="minorHAnsi"/>
                <w:i/>
                <w:color w:val="4F81BD" w:themeColor="accent1"/>
                <w:sz w:val="16"/>
                <w:szCs w:val="16"/>
                <w:lang w:eastAsia="sk-SK"/>
              </w:rPr>
              <w:t>v</w:t>
            </w:r>
            <w:r w:rsidRPr="00463406">
              <w:rPr>
                <w:rFonts w:eastAsia="Times New Roman" w:cstheme="minorHAnsi"/>
                <w:i/>
                <w:color w:val="4F81BD" w:themeColor="accent1"/>
                <w:sz w:val="16"/>
                <w:szCs w:val="16"/>
                <w:lang w:eastAsia="sk-SK"/>
              </w:rPr>
              <w:t xml:space="preserve"> rámci ITMS 2014+  MAS  vyberie z preddefinovaných možností ) </w:t>
            </w:r>
          </w:p>
        </w:tc>
      </w:tr>
      <w:tr w:rsidR="00F35969" w:rsidRPr="00463406" w14:paraId="1B75E56B" w14:textId="77777777" w:rsidTr="003055A6">
        <w:trPr>
          <w:cantSplit/>
          <w:trHeight w:val="454"/>
        </w:trPr>
        <w:tc>
          <w:tcPr>
            <w:tcW w:w="9286" w:type="dxa"/>
            <w:gridSpan w:val="2"/>
            <w:shd w:val="clear" w:color="auto" w:fill="auto"/>
            <w:vAlign w:val="center"/>
          </w:tcPr>
          <w:p w14:paraId="7497FE9F" w14:textId="15B7079A" w:rsidR="00D109AF" w:rsidRPr="00463406" w:rsidRDefault="00026800" w:rsidP="00026800">
            <w:pPr>
              <w:tabs>
                <w:tab w:val="left" w:pos="567"/>
              </w:tabs>
              <w:suppressAutoHyphens/>
              <w:autoSpaceDN w:val="0"/>
              <w:jc w:val="both"/>
              <w:textAlignment w:val="baseline"/>
              <w:rPr>
                <w:rFonts w:cs="Roboto-Black"/>
                <w:sz w:val="20"/>
                <w:szCs w:val="20"/>
              </w:rPr>
            </w:pPr>
            <w:r w:rsidRPr="00463406">
              <w:rPr>
                <w:rFonts w:cs="Roboto-Black"/>
                <w:sz w:val="20"/>
                <w:szCs w:val="20"/>
              </w:rPr>
              <w:t>Oprávnená právna forma  žiadateľa</w:t>
            </w:r>
            <w:r w:rsidR="00D109AF" w:rsidRPr="00463406">
              <w:rPr>
                <w:rFonts w:cs="Roboto-Black"/>
                <w:sz w:val="20"/>
                <w:szCs w:val="20"/>
              </w:rPr>
              <w:t xml:space="preserve"> </w:t>
            </w:r>
          </w:p>
          <w:p w14:paraId="43D69DF0" w14:textId="4BF2C0CA" w:rsidR="00F35969" w:rsidRPr="00463406" w:rsidRDefault="00D109AF" w:rsidP="00026800">
            <w:pPr>
              <w:tabs>
                <w:tab w:val="left" w:pos="567"/>
              </w:tabs>
              <w:suppressAutoHyphens/>
              <w:autoSpaceDN w:val="0"/>
              <w:jc w:val="both"/>
              <w:textAlignment w:val="baseline"/>
              <w:rPr>
                <w:i/>
                <w:color w:val="4F81BD" w:themeColor="accent1"/>
                <w:sz w:val="16"/>
                <w:szCs w:val="16"/>
              </w:rPr>
            </w:pPr>
            <w:r w:rsidRPr="00463406">
              <w:rPr>
                <w:rFonts w:cs="Roboto-Black"/>
                <w:i/>
                <w:color w:val="4F81BD" w:themeColor="accent1"/>
                <w:sz w:val="16"/>
                <w:szCs w:val="16"/>
              </w:rPr>
              <w:t>(</w:t>
            </w:r>
            <w:r w:rsidR="00026800" w:rsidRPr="00463406">
              <w:rPr>
                <w:rFonts w:eastAsia="Times New Roman" w:cstheme="minorHAnsi"/>
                <w:i/>
                <w:color w:val="4F81BD" w:themeColor="accent1"/>
                <w:sz w:val="16"/>
                <w:szCs w:val="16"/>
                <w:lang w:eastAsia="sk-SK"/>
              </w:rPr>
              <w:t>v</w:t>
            </w:r>
            <w:r w:rsidRPr="00463406">
              <w:rPr>
                <w:rFonts w:eastAsia="Times New Roman" w:cstheme="minorHAnsi"/>
                <w:i/>
                <w:color w:val="4F81BD" w:themeColor="accent1"/>
                <w:sz w:val="16"/>
                <w:szCs w:val="16"/>
                <w:lang w:eastAsia="sk-SK"/>
              </w:rPr>
              <w:t> rámci ITMS 2014+  MAS  vyberie z preddefinovaných možností)</w:t>
            </w:r>
          </w:p>
        </w:tc>
      </w:tr>
    </w:tbl>
    <w:p w14:paraId="2979CB80" w14:textId="77777777" w:rsidR="00643546" w:rsidRPr="00463406" w:rsidRDefault="00643546"/>
    <w:p w14:paraId="7CBC47C6" w14:textId="63DEF6ED" w:rsidR="00026800" w:rsidRPr="00463406" w:rsidRDefault="00026800"/>
    <w:p w14:paraId="43FB9959" w14:textId="77777777" w:rsidR="00026800" w:rsidRPr="00463406" w:rsidRDefault="00026800">
      <w:pPr>
        <w:sectPr w:rsidR="00026800" w:rsidRPr="00463406" w:rsidSect="00C056AF">
          <w:footerReference w:type="even" r:id="rId9"/>
          <w:footerReference w:type="default" r:id="rId10"/>
          <w:headerReference w:type="first" r:id="rId11"/>
          <w:footerReference w:type="first" r:id="rId12"/>
          <w:pgSz w:w="11906" w:h="16838"/>
          <w:pgMar w:top="1418" w:right="1133" w:bottom="1418" w:left="1418" w:header="0" w:footer="709" w:gutter="0"/>
          <w:cols w:space="708"/>
          <w:formProt w:val="0"/>
          <w:titlePg/>
          <w:docGrid w:linePitch="360" w:charSpace="-2049"/>
        </w:sectPr>
      </w:pPr>
    </w:p>
    <w:tbl>
      <w:tblPr>
        <w:tblStyle w:val="Mriekatabuky"/>
        <w:tblW w:w="14317" w:type="dxa"/>
        <w:tblInd w:w="-601" w:type="dxa"/>
        <w:tblLook w:val="04A0" w:firstRow="1" w:lastRow="0" w:firstColumn="1" w:lastColumn="0" w:noHBand="0" w:noVBand="1"/>
      </w:tblPr>
      <w:tblGrid>
        <w:gridCol w:w="905"/>
        <w:gridCol w:w="8157"/>
        <w:gridCol w:w="5255"/>
      </w:tblGrid>
      <w:tr w:rsidR="00026800" w:rsidRPr="00463406" w14:paraId="1B46BA76" w14:textId="77777777" w:rsidTr="00A50E26">
        <w:tc>
          <w:tcPr>
            <w:tcW w:w="14317" w:type="dxa"/>
            <w:gridSpan w:val="3"/>
          </w:tcPr>
          <w:p w14:paraId="46252D46" w14:textId="01D27F7F" w:rsidR="00026800" w:rsidRPr="00463406" w:rsidRDefault="00026800" w:rsidP="00A50E26">
            <w:pPr>
              <w:pStyle w:val="Odsekzoznamu"/>
              <w:numPr>
                <w:ilvl w:val="0"/>
                <w:numId w:val="1"/>
              </w:numPr>
              <w:rPr>
                <w:b/>
                <w:sz w:val="24"/>
                <w:szCs w:val="24"/>
              </w:rPr>
            </w:pPr>
            <w:r w:rsidRPr="00463406">
              <w:rPr>
                <w:b/>
                <w:color w:val="4F81BD" w:themeColor="accent1"/>
                <w:sz w:val="24"/>
                <w:szCs w:val="24"/>
              </w:rPr>
              <w:lastRenderedPageBreak/>
              <w:t>Podmienky poskytnutia príspevku</w:t>
            </w:r>
            <w:r w:rsidR="004E41A0" w:rsidRPr="00463406">
              <w:rPr>
                <w:rStyle w:val="Odkaznapoznmkupodiarou"/>
                <w:b/>
                <w:color w:val="4F81BD" w:themeColor="accent1"/>
                <w:sz w:val="18"/>
                <w:szCs w:val="18"/>
              </w:rPr>
              <w:footnoteReference w:id="7"/>
            </w:r>
          </w:p>
        </w:tc>
      </w:tr>
      <w:tr w:rsidR="00026800" w:rsidRPr="00463406" w14:paraId="625B252E" w14:textId="77777777" w:rsidTr="00A50E26">
        <w:tc>
          <w:tcPr>
            <w:tcW w:w="14317" w:type="dxa"/>
            <w:gridSpan w:val="3"/>
          </w:tcPr>
          <w:p w14:paraId="036C0727" w14:textId="77777777" w:rsidR="00026800" w:rsidRPr="00463406" w:rsidRDefault="00026800" w:rsidP="00026800">
            <w:pPr>
              <w:rPr>
                <w:b/>
              </w:rPr>
            </w:pPr>
            <w:r w:rsidRPr="00463406">
              <w:rPr>
                <w:b/>
                <w:color w:val="4F81BD" w:themeColor="accent1"/>
              </w:rPr>
              <w:t>2.1 A Oprávnenosť žiadateľa</w:t>
            </w:r>
          </w:p>
        </w:tc>
      </w:tr>
      <w:tr w:rsidR="00A703C6" w:rsidRPr="00463406" w14:paraId="76FB8B59" w14:textId="77777777" w:rsidTr="00AD4CEB">
        <w:tc>
          <w:tcPr>
            <w:tcW w:w="905" w:type="dxa"/>
            <w:vAlign w:val="center"/>
          </w:tcPr>
          <w:p w14:paraId="5DAE3086" w14:textId="77777777"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7E886436" w14:textId="77777777" w:rsidR="00A703C6" w:rsidRPr="00463406" w:rsidRDefault="00A703C6" w:rsidP="00026800">
            <w:pPr>
              <w:jc w:val="center"/>
              <w:rPr>
                <w:b/>
                <w:sz w:val="16"/>
                <w:szCs w:val="16"/>
              </w:rPr>
            </w:pPr>
            <w:r w:rsidRPr="00463406">
              <w:rPr>
                <w:b/>
                <w:sz w:val="16"/>
                <w:szCs w:val="16"/>
              </w:rPr>
              <w:t>Podmienka poskytnutia príspevku</w:t>
            </w:r>
          </w:p>
        </w:tc>
        <w:tc>
          <w:tcPr>
            <w:tcW w:w="5255" w:type="dxa"/>
            <w:vAlign w:val="center"/>
          </w:tcPr>
          <w:p w14:paraId="37D16424" w14:textId="0D1A5667" w:rsidR="00EF5DF0" w:rsidRPr="00463406" w:rsidRDefault="00EF5DF0" w:rsidP="00026800">
            <w:pPr>
              <w:jc w:val="center"/>
              <w:rPr>
                <w:b/>
                <w:strike/>
                <w:sz w:val="16"/>
                <w:szCs w:val="16"/>
              </w:rPr>
            </w:pPr>
            <w:r w:rsidRPr="00F93F7E">
              <w:rPr>
                <w:rFonts w:cstheme="minorHAnsi"/>
                <w:b/>
                <w:color w:val="000000" w:themeColor="text1"/>
                <w:sz w:val="16"/>
                <w:szCs w:val="16"/>
              </w:rPr>
              <w:t>Podmienka poskytnutia príspevku a jej popis</w:t>
            </w:r>
          </w:p>
        </w:tc>
      </w:tr>
      <w:tr w:rsidR="00A703C6" w:rsidRPr="00463406" w14:paraId="2BCA853A" w14:textId="77777777" w:rsidTr="00AD4CEB">
        <w:tc>
          <w:tcPr>
            <w:tcW w:w="905" w:type="dxa"/>
            <w:vAlign w:val="center"/>
          </w:tcPr>
          <w:p w14:paraId="2B1DC01B" w14:textId="77777777" w:rsidR="00A703C6" w:rsidRPr="00463406" w:rsidRDefault="00A703C6" w:rsidP="00310BFD">
            <w:pPr>
              <w:jc w:val="center"/>
              <w:rPr>
                <w:b/>
                <w:sz w:val="16"/>
                <w:szCs w:val="16"/>
              </w:rPr>
            </w:pPr>
            <w:r w:rsidRPr="00463406">
              <w:rPr>
                <w:b/>
                <w:sz w:val="16"/>
                <w:szCs w:val="16"/>
              </w:rPr>
              <w:t>2.1.1</w:t>
            </w:r>
          </w:p>
        </w:tc>
        <w:tc>
          <w:tcPr>
            <w:tcW w:w="8157" w:type="dxa"/>
            <w:vAlign w:val="center"/>
          </w:tcPr>
          <w:p w14:paraId="2F5F9F81" w14:textId="77777777" w:rsidR="00A703C6" w:rsidRPr="00463406" w:rsidRDefault="00A703C6" w:rsidP="00026800">
            <w:pPr>
              <w:spacing w:after="100" w:afterAutospacing="1"/>
              <w:jc w:val="center"/>
              <w:rPr>
                <w:rFonts w:cstheme="minorHAnsi"/>
                <w:b/>
                <w:sz w:val="16"/>
                <w:szCs w:val="16"/>
              </w:rPr>
            </w:pPr>
            <w:r w:rsidRPr="00463406">
              <w:rPr>
                <w:rFonts w:cstheme="minorHAnsi"/>
                <w:b/>
                <w:sz w:val="16"/>
                <w:szCs w:val="16"/>
              </w:rPr>
              <w:t>Oprávnenosť žiadateľa (všeobecné podmienky)</w:t>
            </w:r>
          </w:p>
        </w:tc>
        <w:tc>
          <w:tcPr>
            <w:tcW w:w="5255" w:type="dxa"/>
            <w:vAlign w:val="center"/>
          </w:tcPr>
          <w:p w14:paraId="061341A8" w14:textId="3577B033" w:rsidR="00A703C6" w:rsidRPr="00463406" w:rsidRDefault="00A703C6" w:rsidP="00AD4CEB">
            <w:pPr>
              <w:jc w:val="both"/>
              <w:rPr>
                <w:rFonts w:cstheme="minorHAnsi"/>
                <w:bCs/>
                <w:color w:val="000000" w:themeColor="text1"/>
                <w:sz w:val="16"/>
                <w:szCs w:val="16"/>
              </w:rPr>
            </w:pPr>
            <w:r w:rsidRPr="00463406">
              <w:rPr>
                <w:rFonts w:cstheme="minorHAnsi"/>
                <w:bCs/>
                <w:color w:val="000000" w:themeColor="text1"/>
                <w:sz w:val="16"/>
                <w:szCs w:val="16"/>
              </w:rPr>
              <w:t xml:space="preserve">Oprávneným žiadateľom je oprávnený žiadateľ v zmysle stratégie CLLD uvedený vo výzve ako  </w:t>
            </w:r>
            <w:r w:rsidRPr="00463406">
              <w:rPr>
                <w:rFonts w:cstheme="minorHAnsi"/>
                <w:b/>
                <w:bCs/>
                <w:color w:val="000000" w:themeColor="text1"/>
                <w:sz w:val="16"/>
                <w:szCs w:val="16"/>
                <w:u w:val="single"/>
              </w:rPr>
              <w:t>Oprávnený žiadateľ MAS</w:t>
            </w:r>
            <w:r w:rsidRPr="00463406">
              <w:rPr>
                <w:rFonts w:cstheme="minorHAnsi"/>
                <w:bCs/>
                <w:color w:val="000000" w:themeColor="text1"/>
                <w:sz w:val="16"/>
                <w:szCs w:val="16"/>
              </w:rPr>
              <w:t xml:space="preserve">, ktorý musí spĺňať aj podmienky uvedené v </w:t>
            </w:r>
            <w:r w:rsidR="00AD4CEB" w:rsidRPr="00463406">
              <w:rPr>
                <w:color w:val="000000" w:themeColor="text1"/>
                <w:sz w:val="16"/>
                <w:szCs w:val="16"/>
              </w:rPr>
              <w:t>Prílohe č. 6B</w:t>
            </w:r>
            <w:r w:rsidRPr="00463406">
              <w:rPr>
                <w:color w:val="000000" w:themeColor="text1"/>
                <w:sz w:val="16"/>
                <w:szCs w:val="16"/>
              </w:rPr>
              <w:t xml:space="preserve"> v rámci </w:t>
            </w:r>
            <w:r w:rsidR="00190B7B" w:rsidRPr="00463406">
              <w:rPr>
                <w:color w:val="000000" w:themeColor="text1"/>
                <w:sz w:val="16"/>
                <w:szCs w:val="16"/>
              </w:rPr>
              <w:t xml:space="preserve">príslušného </w:t>
            </w:r>
            <w:r w:rsidRPr="00463406">
              <w:rPr>
                <w:color w:val="000000" w:themeColor="text1"/>
                <w:sz w:val="16"/>
                <w:szCs w:val="16"/>
              </w:rPr>
              <w:t>podopatrenia</w:t>
            </w:r>
            <w:r w:rsidR="00190B7B" w:rsidRPr="00463406">
              <w:rPr>
                <w:color w:val="000000" w:themeColor="text1"/>
                <w:sz w:val="16"/>
                <w:szCs w:val="16"/>
              </w:rPr>
              <w:t>:</w:t>
            </w:r>
            <w:r w:rsidRPr="00463406">
              <w:rPr>
                <w:color w:val="000000" w:themeColor="text1"/>
                <w:sz w:val="16"/>
                <w:szCs w:val="16"/>
              </w:rPr>
              <w:t xml:space="preserve"> bod 1.1</w:t>
            </w:r>
            <w:r w:rsidRPr="00463406">
              <w:rPr>
                <w:rFonts w:cstheme="minorHAnsi"/>
                <w:bCs/>
                <w:color w:val="000000" w:themeColor="text1"/>
                <w:sz w:val="16"/>
                <w:szCs w:val="16"/>
              </w:rPr>
              <w:t xml:space="preserve"> </w:t>
            </w:r>
            <w:r w:rsidR="00733DDD" w:rsidRPr="00463406">
              <w:rPr>
                <w:rFonts w:cstheme="minorHAnsi"/>
                <w:bCs/>
                <w:color w:val="000000" w:themeColor="text1"/>
                <w:sz w:val="16"/>
                <w:szCs w:val="16"/>
              </w:rPr>
              <w:t xml:space="preserve">(ak relevantné). </w:t>
            </w:r>
            <w:r w:rsidRPr="00463406">
              <w:rPr>
                <w:rFonts w:cstheme="minorHAnsi"/>
                <w:color w:val="000000" w:themeColor="text1"/>
                <w:sz w:val="16"/>
                <w:szCs w:val="16"/>
              </w:rPr>
              <w:t>Forma a spôsob preukázania podmienky poskytnutia prí</w:t>
            </w:r>
            <w:r w:rsidR="00190B7B" w:rsidRPr="00463406">
              <w:rPr>
                <w:rFonts w:cstheme="minorHAnsi"/>
                <w:color w:val="000000" w:themeColor="text1"/>
                <w:sz w:val="16"/>
                <w:szCs w:val="16"/>
              </w:rPr>
              <w:t>spevku je uvedený v bode 2.1.2.</w:t>
            </w:r>
          </w:p>
        </w:tc>
      </w:tr>
      <w:tr w:rsidR="00A703C6" w:rsidRPr="00463406" w14:paraId="3008121F" w14:textId="77777777" w:rsidTr="00AD4CEB">
        <w:tc>
          <w:tcPr>
            <w:tcW w:w="905" w:type="dxa"/>
            <w:vAlign w:val="center"/>
          </w:tcPr>
          <w:p w14:paraId="1365C895" w14:textId="77777777" w:rsidR="00A703C6" w:rsidRPr="00463406" w:rsidRDefault="00A703C6" w:rsidP="00310BFD">
            <w:pPr>
              <w:jc w:val="center"/>
              <w:rPr>
                <w:b/>
                <w:sz w:val="16"/>
                <w:szCs w:val="16"/>
              </w:rPr>
            </w:pPr>
            <w:r w:rsidRPr="00463406">
              <w:rPr>
                <w:b/>
                <w:sz w:val="16"/>
                <w:szCs w:val="16"/>
              </w:rPr>
              <w:t>2.1.2</w:t>
            </w:r>
          </w:p>
        </w:tc>
        <w:tc>
          <w:tcPr>
            <w:tcW w:w="8157" w:type="dxa"/>
            <w:vAlign w:val="center"/>
          </w:tcPr>
          <w:p w14:paraId="42CCACAF" w14:textId="1F3BEEE5" w:rsidR="00A703C6" w:rsidRPr="00463406" w:rsidRDefault="00A703C6" w:rsidP="00026800">
            <w:pPr>
              <w:jc w:val="center"/>
              <w:rPr>
                <w:b/>
                <w:sz w:val="16"/>
                <w:szCs w:val="16"/>
              </w:rPr>
            </w:pPr>
            <w:r w:rsidRPr="00463406">
              <w:rPr>
                <w:b/>
                <w:sz w:val="16"/>
                <w:szCs w:val="16"/>
              </w:rPr>
              <w:t>Oprávnený žiadateľ MAS</w:t>
            </w:r>
          </w:p>
        </w:tc>
        <w:tc>
          <w:tcPr>
            <w:tcW w:w="5255" w:type="dxa"/>
            <w:vAlign w:val="center"/>
          </w:tcPr>
          <w:p w14:paraId="356B3561" w14:textId="5B0FB580" w:rsidR="00A703C6" w:rsidRPr="00463406" w:rsidRDefault="00A703C6" w:rsidP="00E77930">
            <w:pPr>
              <w:jc w:val="both"/>
              <w:rPr>
                <w:sz w:val="16"/>
                <w:szCs w:val="16"/>
              </w:rPr>
            </w:pPr>
            <w:r w:rsidRPr="00463406">
              <w:rPr>
                <w:rFonts w:eastAsia="Times New Roman" w:cstheme="minorHAnsi"/>
                <w:i/>
                <w:color w:val="4F81BD" w:themeColor="accent1"/>
                <w:sz w:val="16"/>
                <w:szCs w:val="16"/>
                <w:lang w:eastAsia="sk-SK"/>
              </w:rPr>
              <w:t>V rámci ITMS 2014+ sa vygeneruje automaticky v zmysle stratégie CLLD</w:t>
            </w:r>
            <w:r w:rsidR="00BB5A72" w:rsidRPr="00463406">
              <w:rPr>
                <w:rFonts w:eastAsia="Times New Roman" w:cstheme="minorHAnsi"/>
                <w:i/>
                <w:color w:val="4F81BD" w:themeColor="accent1"/>
                <w:sz w:val="16"/>
                <w:szCs w:val="16"/>
                <w:lang w:eastAsia="sk-SK"/>
              </w:rPr>
              <w:t>.</w:t>
            </w:r>
          </w:p>
          <w:p w14:paraId="7FDBD85B" w14:textId="7B7AE9E0" w:rsidR="00A703C6" w:rsidRPr="00463406" w:rsidRDefault="00A703C6" w:rsidP="00A703C6">
            <w:pPr>
              <w:jc w:val="both"/>
              <w:rPr>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26800" w:rsidRPr="00463406" w14:paraId="1C5040F1" w14:textId="77777777" w:rsidTr="00A50E26">
        <w:tc>
          <w:tcPr>
            <w:tcW w:w="14317" w:type="dxa"/>
            <w:gridSpan w:val="3"/>
          </w:tcPr>
          <w:p w14:paraId="4B969DF9" w14:textId="77777777" w:rsidR="00026800" w:rsidRPr="00463406" w:rsidRDefault="00026800" w:rsidP="00F15CD7">
            <w:pPr>
              <w:pStyle w:val="Odsekzoznamu"/>
              <w:numPr>
                <w:ilvl w:val="1"/>
                <w:numId w:val="26"/>
              </w:numPr>
              <w:rPr>
                <w:b/>
                <w:color w:val="4F81BD" w:themeColor="accent1"/>
                <w:sz w:val="24"/>
                <w:szCs w:val="24"/>
              </w:rPr>
            </w:pPr>
            <w:r w:rsidRPr="00463406">
              <w:rPr>
                <w:b/>
                <w:color w:val="4F81BD" w:themeColor="accent1"/>
                <w:sz w:val="24"/>
                <w:szCs w:val="24"/>
              </w:rPr>
              <w:t xml:space="preserve"> B Oprávnenosť partnera</w:t>
            </w:r>
          </w:p>
          <w:p w14:paraId="6C373099" w14:textId="77777777" w:rsidR="00026800" w:rsidRPr="00463406" w:rsidRDefault="00026800" w:rsidP="00026800">
            <w:pPr>
              <w:rPr>
                <w:sz w:val="18"/>
                <w:szCs w:val="18"/>
              </w:rPr>
            </w:pPr>
            <w:r w:rsidRPr="00463406">
              <w:rPr>
                <w:sz w:val="18"/>
                <w:szCs w:val="18"/>
              </w:rPr>
              <w:t>Nevzťahuje sa</w:t>
            </w:r>
          </w:p>
        </w:tc>
      </w:tr>
      <w:tr w:rsidR="00026800" w:rsidRPr="00463406" w14:paraId="74431486" w14:textId="77777777" w:rsidTr="00A50E26">
        <w:tc>
          <w:tcPr>
            <w:tcW w:w="14317" w:type="dxa"/>
            <w:gridSpan w:val="3"/>
          </w:tcPr>
          <w:p w14:paraId="4DD80BA2"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sz w:val="24"/>
                <w:szCs w:val="24"/>
              </w:rPr>
            </w:pPr>
            <w:r w:rsidRPr="00463406">
              <w:rPr>
                <w:rFonts w:asciiTheme="minorHAnsi" w:hAnsiTheme="minorHAnsi"/>
                <w:w w:val="90"/>
                <w:sz w:val="24"/>
                <w:szCs w:val="24"/>
              </w:rPr>
              <w:t xml:space="preserve"> C</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Oprávnenosť</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aktivít</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realizácie</w:t>
            </w:r>
            <w:r w:rsidRPr="00463406">
              <w:rPr>
                <w:rFonts w:asciiTheme="minorHAnsi" w:hAnsiTheme="minorHAnsi"/>
                <w:spacing w:val="-23"/>
                <w:w w:val="90"/>
                <w:sz w:val="24"/>
                <w:szCs w:val="24"/>
              </w:rPr>
              <w:t xml:space="preserve"> </w:t>
            </w:r>
            <w:r w:rsidRPr="00463406">
              <w:rPr>
                <w:rFonts w:asciiTheme="minorHAnsi" w:hAnsiTheme="minorHAnsi"/>
                <w:w w:val="90"/>
                <w:sz w:val="24"/>
                <w:szCs w:val="24"/>
              </w:rPr>
              <w:t>projektu</w:t>
            </w:r>
          </w:p>
        </w:tc>
      </w:tr>
      <w:tr w:rsidR="00A703C6" w:rsidRPr="00463406" w14:paraId="25DBA703" w14:textId="77777777" w:rsidTr="00AD4CEB">
        <w:tc>
          <w:tcPr>
            <w:tcW w:w="905" w:type="dxa"/>
            <w:vAlign w:val="center"/>
          </w:tcPr>
          <w:p w14:paraId="4C774E3E" w14:textId="77777777" w:rsidR="00A703C6" w:rsidRPr="00463406" w:rsidRDefault="00A703C6" w:rsidP="00026800">
            <w:pPr>
              <w:jc w:val="center"/>
              <w:rPr>
                <w:sz w:val="16"/>
                <w:szCs w:val="16"/>
              </w:rPr>
            </w:pPr>
            <w:proofErr w:type="spellStart"/>
            <w:r w:rsidRPr="00463406">
              <w:rPr>
                <w:b/>
                <w:sz w:val="16"/>
                <w:szCs w:val="16"/>
              </w:rPr>
              <w:t>P.č</w:t>
            </w:r>
            <w:proofErr w:type="spellEnd"/>
            <w:r w:rsidRPr="00463406">
              <w:rPr>
                <w:b/>
                <w:sz w:val="16"/>
                <w:szCs w:val="16"/>
              </w:rPr>
              <w:t>.</w:t>
            </w:r>
          </w:p>
        </w:tc>
        <w:tc>
          <w:tcPr>
            <w:tcW w:w="8157" w:type="dxa"/>
            <w:vAlign w:val="center"/>
          </w:tcPr>
          <w:p w14:paraId="18017A37"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062A751E" w14:textId="23A883A4" w:rsidR="00EF5DF0" w:rsidRPr="00463406" w:rsidRDefault="00EF5DF0" w:rsidP="00AD4CEB">
            <w:pPr>
              <w:jc w:val="center"/>
              <w:rPr>
                <w:strike/>
                <w:sz w:val="16"/>
                <w:szCs w:val="16"/>
              </w:rPr>
            </w:pPr>
            <w:r w:rsidRPr="00463406">
              <w:rPr>
                <w:rFonts w:cstheme="minorHAnsi"/>
                <w:b/>
                <w:color w:val="000000" w:themeColor="text1"/>
                <w:sz w:val="16"/>
                <w:szCs w:val="16"/>
              </w:rPr>
              <w:t>Podmienka poskytnutia príspevku a jej popis</w:t>
            </w:r>
          </w:p>
        </w:tc>
      </w:tr>
      <w:tr w:rsidR="00A703C6" w:rsidRPr="00463406" w14:paraId="4CC2E3C0" w14:textId="77777777" w:rsidTr="00AD4CEB">
        <w:tc>
          <w:tcPr>
            <w:tcW w:w="905" w:type="dxa"/>
            <w:vAlign w:val="center"/>
          </w:tcPr>
          <w:p w14:paraId="76A2F0E2" w14:textId="77777777" w:rsidR="00A703C6" w:rsidRPr="00463406" w:rsidRDefault="00A703C6" w:rsidP="00026800">
            <w:pPr>
              <w:jc w:val="center"/>
              <w:rPr>
                <w:b/>
                <w:sz w:val="16"/>
                <w:szCs w:val="16"/>
              </w:rPr>
            </w:pPr>
            <w:r w:rsidRPr="00463406">
              <w:rPr>
                <w:b/>
                <w:sz w:val="16"/>
                <w:szCs w:val="16"/>
              </w:rPr>
              <w:t>2.3.1</w:t>
            </w:r>
          </w:p>
        </w:tc>
        <w:tc>
          <w:tcPr>
            <w:tcW w:w="8157" w:type="dxa"/>
            <w:vAlign w:val="center"/>
          </w:tcPr>
          <w:p w14:paraId="6400034A" w14:textId="77777777" w:rsidR="00A703C6" w:rsidRPr="00463406" w:rsidRDefault="00A703C6" w:rsidP="00026800">
            <w:pPr>
              <w:jc w:val="center"/>
              <w:rPr>
                <w:b/>
                <w:sz w:val="16"/>
                <w:szCs w:val="16"/>
              </w:rPr>
            </w:pPr>
            <w:r w:rsidRPr="00463406">
              <w:rPr>
                <w:b/>
                <w:sz w:val="16"/>
                <w:szCs w:val="16"/>
              </w:rPr>
              <w:t>Podmienka oprávnenosti aktivít projektu (oprávnené činnosti)</w:t>
            </w:r>
          </w:p>
        </w:tc>
        <w:tc>
          <w:tcPr>
            <w:tcW w:w="5255" w:type="dxa"/>
            <w:vAlign w:val="center"/>
          </w:tcPr>
          <w:p w14:paraId="3C8B72E1" w14:textId="7D7D5FAA" w:rsidR="00A703C6" w:rsidRPr="00463406" w:rsidRDefault="00A703C6" w:rsidP="00AD4CEB">
            <w:pPr>
              <w:jc w:val="both"/>
              <w:rPr>
                <w:rFonts w:eastAsia="Times New Roman" w:cstheme="minorHAnsi"/>
                <w:bCs/>
                <w:color w:val="000000" w:themeColor="text1"/>
                <w:kern w:val="3"/>
                <w:sz w:val="16"/>
                <w:szCs w:val="16"/>
                <w:lang w:eastAsia="zh-CN"/>
              </w:rPr>
            </w:pPr>
            <w:r w:rsidRPr="00463406">
              <w:rPr>
                <w:rFonts w:cstheme="minorHAnsi"/>
                <w:bCs/>
                <w:color w:val="000000" w:themeColor="text1"/>
                <w:sz w:val="16"/>
                <w:szCs w:val="16"/>
              </w:rPr>
              <w:t xml:space="preserve">Oprávnené aktivity projektu (činnosti), ktoré žiadateľ musí spĺňať v zmysle stratégie CLLD  uvedené vo výzve ako </w:t>
            </w:r>
            <w:r w:rsidRPr="00463406">
              <w:rPr>
                <w:rFonts w:cstheme="minorHAnsi"/>
                <w:b/>
                <w:bCs/>
                <w:color w:val="000000" w:themeColor="text1"/>
                <w:sz w:val="16"/>
                <w:szCs w:val="16"/>
                <w:u w:val="single"/>
              </w:rPr>
              <w:t>Oprávnené činnosti MAS</w:t>
            </w:r>
            <w:r w:rsidRPr="00463406">
              <w:rPr>
                <w:rFonts w:cstheme="minorHAnsi"/>
                <w:bCs/>
                <w:color w:val="000000" w:themeColor="text1"/>
                <w:sz w:val="16"/>
                <w:szCs w:val="16"/>
              </w:rPr>
              <w:t xml:space="preserve">, pričom musia byť  splnené aj podmienky uvedené v </w:t>
            </w:r>
            <w:r w:rsidRPr="00463406">
              <w:rPr>
                <w:color w:val="000000" w:themeColor="text1"/>
                <w:sz w:val="16"/>
                <w:szCs w:val="16"/>
              </w:rPr>
              <w:t xml:space="preserve">Prílohe č. 6B v rámci </w:t>
            </w:r>
            <w:r w:rsidR="00E60646" w:rsidRPr="00463406">
              <w:rPr>
                <w:color w:val="000000" w:themeColor="text1"/>
                <w:sz w:val="16"/>
                <w:szCs w:val="16"/>
              </w:rPr>
              <w:t xml:space="preserve"> príslušného </w:t>
            </w:r>
            <w:r w:rsidRPr="00463406">
              <w:rPr>
                <w:color w:val="000000" w:themeColor="text1"/>
                <w:sz w:val="16"/>
                <w:szCs w:val="16"/>
              </w:rPr>
              <w:t>podopatrenia</w:t>
            </w:r>
            <w:r w:rsidR="00E60646" w:rsidRPr="00463406">
              <w:rPr>
                <w:color w:val="000000" w:themeColor="text1"/>
                <w:sz w:val="16"/>
                <w:szCs w:val="16"/>
              </w:rPr>
              <w:t>:</w:t>
            </w:r>
            <w:r w:rsidRPr="00463406">
              <w:rPr>
                <w:color w:val="000000" w:themeColor="text1"/>
                <w:sz w:val="16"/>
                <w:szCs w:val="16"/>
              </w:rPr>
              <w:t xml:space="preserve">  bod 2.1</w:t>
            </w:r>
            <w:r w:rsidRPr="00463406">
              <w:rPr>
                <w:rFonts w:cstheme="minorHAnsi"/>
                <w:bCs/>
                <w:color w:val="000000" w:themeColor="text1"/>
                <w:sz w:val="16"/>
                <w:szCs w:val="16"/>
              </w:rPr>
              <w:t xml:space="preserve"> (ak relevantné).</w:t>
            </w:r>
            <w:r w:rsidR="00733DDD" w:rsidRPr="00463406">
              <w:rPr>
                <w:rFonts w:eastAsia="Times New Roman" w:cstheme="minorHAnsi"/>
                <w:bCs/>
                <w:color w:val="000000" w:themeColor="text1"/>
                <w:kern w:val="3"/>
                <w:sz w:val="16"/>
                <w:szCs w:val="16"/>
                <w:lang w:eastAsia="zh-CN"/>
              </w:rPr>
              <w:t xml:space="preserve"> </w:t>
            </w:r>
          </w:p>
        </w:tc>
      </w:tr>
      <w:tr w:rsidR="00A703C6" w:rsidRPr="00463406" w14:paraId="02A64EA7" w14:textId="77777777" w:rsidTr="00AD4CEB">
        <w:tc>
          <w:tcPr>
            <w:tcW w:w="905" w:type="dxa"/>
            <w:vAlign w:val="center"/>
          </w:tcPr>
          <w:p w14:paraId="6BA81790" w14:textId="77777777" w:rsidR="00A703C6" w:rsidRPr="00463406" w:rsidRDefault="00A703C6" w:rsidP="00026800">
            <w:pPr>
              <w:jc w:val="center"/>
              <w:rPr>
                <w:b/>
                <w:sz w:val="16"/>
                <w:szCs w:val="16"/>
              </w:rPr>
            </w:pPr>
            <w:r w:rsidRPr="00463406">
              <w:rPr>
                <w:b/>
                <w:sz w:val="16"/>
                <w:szCs w:val="16"/>
              </w:rPr>
              <w:t>2.3.2</w:t>
            </w:r>
          </w:p>
        </w:tc>
        <w:tc>
          <w:tcPr>
            <w:tcW w:w="8157" w:type="dxa"/>
            <w:vAlign w:val="center"/>
          </w:tcPr>
          <w:p w14:paraId="2A9CCED9" w14:textId="77777777" w:rsidR="00A703C6" w:rsidRPr="00463406" w:rsidRDefault="00A703C6" w:rsidP="00026800">
            <w:pPr>
              <w:jc w:val="center"/>
              <w:rPr>
                <w:b/>
                <w:sz w:val="16"/>
                <w:szCs w:val="16"/>
              </w:rPr>
            </w:pPr>
            <w:r w:rsidRPr="00463406">
              <w:rPr>
                <w:b/>
                <w:sz w:val="16"/>
                <w:szCs w:val="16"/>
              </w:rPr>
              <w:t>Oprávnené činnosti MAS</w:t>
            </w:r>
          </w:p>
        </w:tc>
        <w:tc>
          <w:tcPr>
            <w:tcW w:w="5255" w:type="dxa"/>
            <w:vAlign w:val="center"/>
          </w:tcPr>
          <w:p w14:paraId="32911383" w14:textId="2475DA8B" w:rsidR="00A703C6" w:rsidRPr="00463406" w:rsidRDefault="00A703C6" w:rsidP="00B2005C">
            <w:pPr>
              <w:jc w:val="both"/>
              <w:rPr>
                <w:sz w:val="16"/>
                <w:szCs w:val="16"/>
              </w:rPr>
            </w:pPr>
            <w:r w:rsidRPr="00463406">
              <w:rPr>
                <w:rFonts w:eastAsia="Times New Roman" w:cstheme="minorHAnsi"/>
                <w:i/>
                <w:color w:val="4F81BD" w:themeColor="accent1"/>
                <w:sz w:val="16"/>
                <w:szCs w:val="16"/>
                <w:lang w:eastAsia="sk-SK"/>
              </w:rPr>
              <w:t>V rámci ITMS 2014+ sa vygeneruje automaticky (alebo doplniť text:  v zmysle stratégie CLLD</w:t>
            </w:r>
            <w:r w:rsidR="00BB5A72" w:rsidRPr="00463406">
              <w:rPr>
                <w:color w:val="4F81BD" w:themeColor="accent1"/>
                <w:sz w:val="16"/>
                <w:szCs w:val="16"/>
              </w:rPr>
              <w:t xml:space="preserve">. </w:t>
            </w: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 xml:space="preserve">text v zmysle Príručky </w:t>
            </w:r>
            <w:r w:rsidRPr="00463406">
              <w:rPr>
                <w:rFonts w:eastAsiaTheme="majorEastAsia" w:cstheme="majorBidi"/>
                <w:bCs/>
                <w:color w:val="4F81BD" w:themeColor="accent1"/>
                <w:sz w:val="16"/>
                <w:szCs w:val="16"/>
              </w:rPr>
              <w:t>pre prijímateľa LEADER</w:t>
            </w:r>
            <w:r w:rsidRPr="00463406">
              <w:rPr>
                <w:rFonts w:cstheme="minorHAnsi"/>
                <w:i/>
                <w:color w:val="4F81BD" w:themeColor="accent1"/>
                <w:sz w:val="16"/>
                <w:szCs w:val="16"/>
              </w:rPr>
              <w:t xml:space="preserve">  – Príloha č.6B</w:t>
            </w:r>
          </w:p>
        </w:tc>
      </w:tr>
      <w:tr w:rsidR="00026800" w:rsidRPr="00463406" w14:paraId="1E97D81C" w14:textId="77777777" w:rsidTr="00A50E26">
        <w:tc>
          <w:tcPr>
            <w:tcW w:w="14317" w:type="dxa"/>
            <w:gridSpan w:val="3"/>
          </w:tcPr>
          <w:p w14:paraId="412409C6" w14:textId="77777777" w:rsidR="00026800" w:rsidRPr="00DE358A" w:rsidRDefault="00026800" w:rsidP="00F15CD7">
            <w:pPr>
              <w:pStyle w:val="Nadpis2"/>
              <w:keepNext w:val="0"/>
              <w:keepLines w:val="0"/>
              <w:widowControl w:val="0"/>
              <w:numPr>
                <w:ilvl w:val="1"/>
                <w:numId w:val="26"/>
              </w:numPr>
              <w:tabs>
                <w:tab w:val="left" w:pos="649"/>
              </w:tabs>
              <w:autoSpaceDE w:val="0"/>
              <w:autoSpaceDN w:val="0"/>
              <w:spacing w:before="0"/>
              <w:outlineLvl w:val="1"/>
              <w:rPr>
                <w:rFonts w:asciiTheme="minorHAnsi" w:hAnsiTheme="minorHAnsi"/>
                <w:sz w:val="24"/>
                <w:szCs w:val="24"/>
              </w:rPr>
            </w:pPr>
            <w:r w:rsidRPr="00DE358A">
              <w:rPr>
                <w:rFonts w:asciiTheme="minorHAnsi" w:hAnsiTheme="minorHAnsi"/>
                <w:color w:val="0063A2"/>
                <w:w w:val="90"/>
                <w:sz w:val="24"/>
                <w:szCs w:val="24"/>
              </w:rPr>
              <w:t xml:space="preserve"> D</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Oprávnenosť</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výdavkov</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realizácie</w:t>
            </w:r>
            <w:r w:rsidRPr="00DE358A">
              <w:rPr>
                <w:rFonts w:asciiTheme="minorHAnsi" w:hAnsiTheme="minorHAnsi"/>
                <w:color w:val="0063A2"/>
                <w:spacing w:val="-24"/>
                <w:w w:val="90"/>
                <w:sz w:val="24"/>
                <w:szCs w:val="24"/>
              </w:rPr>
              <w:t xml:space="preserve"> </w:t>
            </w:r>
            <w:r w:rsidRPr="00DE358A">
              <w:rPr>
                <w:rFonts w:asciiTheme="minorHAnsi" w:hAnsiTheme="minorHAnsi"/>
                <w:color w:val="0063A2"/>
                <w:w w:val="90"/>
                <w:sz w:val="24"/>
                <w:szCs w:val="24"/>
              </w:rPr>
              <w:t>projektu</w:t>
            </w:r>
          </w:p>
        </w:tc>
      </w:tr>
      <w:tr w:rsidR="00A703C6" w:rsidRPr="00463406" w14:paraId="49AE2503" w14:textId="77777777" w:rsidTr="00AD4CEB">
        <w:tc>
          <w:tcPr>
            <w:tcW w:w="905" w:type="dxa"/>
            <w:vAlign w:val="center"/>
          </w:tcPr>
          <w:p w14:paraId="424A7939" w14:textId="77777777" w:rsidR="00A703C6" w:rsidRPr="00DE358A" w:rsidRDefault="00A703C6" w:rsidP="00026800">
            <w:pPr>
              <w:jc w:val="center"/>
              <w:rPr>
                <w:sz w:val="16"/>
                <w:szCs w:val="16"/>
              </w:rPr>
            </w:pPr>
            <w:proofErr w:type="spellStart"/>
            <w:r w:rsidRPr="00DE358A">
              <w:rPr>
                <w:b/>
                <w:sz w:val="16"/>
                <w:szCs w:val="16"/>
              </w:rPr>
              <w:t>P.č</w:t>
            </w:r>
            <w:proofErr w:type="spellEnd"/>
          </w:p>
        </w:tc>
        <w:tc>
          <w:tcPr>
            <w:tcW w:w="8157" w:type="dxa"/>
            <w:vAlign w:val="center"/>
          </w:tcPr>
          <w:p w14:paraId="3E194B63" w14:textId="77777777" w:rsidR="00A703C6" w:rsidRPr="00DE358A" w:rsidRDefault="00A703C6" w:rsidP="00026800">
            <w:pPr>
              <w:jc w:val="center"/>
              <w:rPr>
                <w:sz w:val="16"/>
                <w:szCs w:val="16"/>
              </w:rPr>
            </w:pPr>
            <w:r w:rsidRPr="00DE358A">
              <w:rPr>
                <w:b/>
                <w:sz w:val="16"/>
                <w:szCs w:val="16"/>
              </w:rPr>
              <w:t>Podmienka poskytnutia príspevku</w:t>
            </w:r>
          </w:p>
        </w:tc>
        <w:tc>
          <w:tcPr>
            <w:tcW w:w="5255" w:type="dxa"/>
            <w:vAlign w:val="center"/>
          </w:tcPr>
          <w:p w14:paraId="70500A75" w14:textId="2A39596B" w:rsidR="00EF5DF0" w:rsidRPr="00DE358A" w:rsidRDefault="00EF5DF0" w:rsidP="00026800">
            <w:pPr>
              <w:pStyle w:val="Odsekzoznamu"/>
              <w:ind w:left="279"/>
              <w:jc w:val="center"/>
              <w:rPr>
                <w:rFonts w:cstheme="minorHAnsi"/>
                <w:color w:val="000000" w:themeColor="text1"/>
                <w:sz w:val="16"/>
                <w:szCs w:val="16"/>
              </w:rPr>
            </w:pPr>
            <w:r w:rsidRPr="00DE358A">
              <w:rPr>
                <w:rFonts w:cstheme="minorHAnsi"/>
                <w:b/>
                <w:color w:val="000000" w:themeColor="text1"/>
                <w:sz w:val="16"/>
                <w:szCs w:val="16"/>
              </w:rPr>
              <w:t>Podmienka poskytnutia príspevku a jej popis</w:t>
            </w:r>
          </w:p>
        </w:tc>
      </w:tr>
      <w:tr w:rsidR="00A703C6" w:rsidRPr="00463406" w14:paraId="7917C4D9" w14:textId="77777777" w:rsidTr="00AD4CEB">
        <w:tc>
          <w:tcPr>
            <w:tcW w:w="905" w:type="dxa"/>
            <w:vAlign w:val="center"/>
          </w:tcPr>
          <w:p w14:paraId="38CEBD55" w14:textId="77777777" w:rsidR="00A703C6" w:rsidRPr="00DE358A" w:rsidRDefault="00A703C6" w:rsidP="00026800">
            <w:pPr>
              <w:jc w:val="center"/>
              <w:rPr>
                <w:b/>
                <w:sz w:val="16"/>
                <w:szCs w:val="16"/>
              </w:rPr>
            </w:pPr>
            <w:r w:rsidRPr="00DE358A">
              <w:rPr>
                <w:b/>
                <w:sz w:val="16"/>
                <w:szCs w:val="16"/>
              </w:rPr>
              <w:t>2.4.1</w:t>
            </w:r>
          </w:p>
        </w:tc>
        <w:tc>
          <w:tcPr>
            <w:tcW w:w="8157" w:type="dxa"/>
            <w:vAlign w:val="center"/>
          </w:tcPr>
          <w:p w14:paraId="6E42262A" w14:textId="77777777" w:rsidR="00A703C6" w:rsidRPr="00DE358A" w:rsidRDefault="00A703C6" w:rsidP="00026800">
            <w:pPr>
              <w:jc w:val="center"/>
              <w:rPr>
                <w:b/>
                <w:sz w:val="16"/>
                <w:szCs w:val="16"/>
              </w:rPr>
            </w:pPr>
            <w:r w:rsidRPr="00DE358A">
              <w:rPr>
                <w:b/>
                <w:sz w:val="16"/>
                <w:szCs w:val="16"/>
              </w:rPr>
              <w:t>Podmienka,</w:t>
            </w:r>
            <w:r w:rsidRPr="00DE358A">
              <w:rPr>
                <w:b/>
                <w:spacing w:val="-25"/>
                <w:sz w:val="16"/>
                <w:szCs w:val="16"/>
              </w:rPr>
              <w:t xml:space="preserve"> </w:t>
            </w:r>
            <w:r w:rsidRPr="00DE358A">
              <w:rPr>
                <w:b/>
                <w:sz w:val="16"/>
                <w:szCs w:val="16"/>
              </w:rPr>
              <w:t>že výdavky projektu sú oprávnené</w:t>
            </w:r>
          </w:p>
        </w:tc>
        <w:tc>
          <w:tcPr>
            <w:tcW w:w="5255" w:type="dxa"/>
            <w:vAlign w:val="center"/>
          </w:tcPr>
          <w:p w14:paraId="7F4444FE" w14:textId="6F4C48C6" w:rsidR="00A703C6" w:rsidRPr="00DE358A" w:rsidRDefault="00A703C6" w:rsidP="00B2005C">
            <w:pPr>
              <w:jc w:val="both"/>
              <w:rPr>
                <w:sz w:val="16"/>
                <w:szCs w:val="16"/>
              </w:rPr>
            </w:pPr>
            <w:r w:rsidRPr="00DE358A">
              <w:rPr>
                <w:rFonts w:cstheme="minorHAnsi"/>
                <w:bCs/>
                <w:color w:val="000000" w:themeColor="text1"/>
                <w:sz w:val="16"/>
                <w:szCs w:val="16"/>
              </w:rPr>
              <w:t xml:space="preserve">Oprávnené výdavky projektu, ktoré žiadateľ musí spĺňať sú oprávnené výdavky v zmysle stratégie CLLD uvedené vo výzve ako </w:t>
            </w:r>
            <w:r w:rsidRPr="00DE358A">
              <w:rPr>
                <w:rFonts w:cstheme="minorHAnsi"/>
                <w:b/>
                <w:bCs/>
                <w:color w:val="000000" w:themeColor="text1"/>
                <w:sz w:val="16"/>
                <w:szCs w:val="16"/>
                <w:u w:val="single"/>
              </w:rPr>
              <w:t>Oprávnené výdavky MAS</w:t>
            </w:r>
            <w:r w:rsidRPr="00DE358A">
              <w:rPr>
                <w:rFonts w:cstheme="minorHAnsi"/>
                <w:bCs/>
                <w:color w:val="000000" w:themeColor="text1"/>
                <w:sz w:val="16"/>
                <w:szCs w:val="16"/>
              </w:rPr>
              <w:t xml:space="preserve">. Žiadateľ musí zároveň spĺňať aj podmienky uvedené v </w:t>
            </w:r>
            <w:r w:rsidR="00AD4CEB" w:rsidRPr="00DE358A">
              <w:rPr>
                <w:color w:val="000000" w:themeColor="text1"/>
                <w:sz w:val="16"/>
                <w:szCs w:val="16"/>
              </w:rPr>
              <w:t>Prílohe č. 6B</w:t>
            </w:r>
            <w:r w:rsidRPr="00DE358A">
              <w:rPr>
                <w:color w:val="000000" w:themeColor="text1"/>
                <w:sz w:val="16"/>
                <w:szCs w:val="16"/>
              </w:rPr>
              <w:t xml:space="preserve"> v rámci </w:t>
            </w:r>
            <w:r w:rsidR="00E60646" w:rsidRPr="00DE358A">
              <w:rPr>
                <w:color w:val="000000" w:themeColor="text1"/>
                <w:sz w:val="16"/>
                <w:szCs w:val="16"/>
              </w:rPr>
              <w:t xml:space="preserve"> príslušného </w:t>
            </w:r>
            <w:r w:rsidRPr="00DE358A">
              <w:rPr>
                <w:color w:val="000000" w:themeColor="text1"/>
                <w:sz w:val="16"/>
                <w:szCs w:val="16"/>
              </w:rPr>
              <w:t xml:space="preserve"> podopatrenia</w:t>
            </w:r>
            <w:r w:rsidR="00190B7B" w:rsidRPr="00DE358A">
              <w:rPr>
                <w:color w:val="000000" w:themeColor="text1"/>
                <w:sz w:val="16"/>
                <w:szCs w:val="16"/>
              </w:rPr>
              <w:t>:</w:t>
            </w:r>
            <w:r w:rsidRPr="00DE358A">
              <w:rPr>
                <w:color w:val="000000" w:themeColor="text1"/>
                <w:sz w:val="16"/>
                <w:szCs w:val="16"/>
              </w:rPr>
              <w:t xml:space="preserve"> bod 1.2.2 Špecifické podmienky poskytnutia príspevku, podmienka poskytnutia príspevku</w:t>
            </w:r>
            <w:r w:rsidR="00190B7B" w:rsidRPr="00DE358A">
              <w:rPr>
                <w:color w:val="000000" w:themeColor="text1"/>
                <w:sz w:val="16"/>
                <w:szCs w:val="16"/>
              </w:rPr>
              <w:t xml:space="preserve">, </w:t>
            </w:r>
            <w:r w:rsidRPr="00DE358A">
              <w:rPr>
                <w:color w:val="000000" w:themeColor="text1"/>
                <w:sz w:val="16"/>
                <w:szCs w:val="16"/>
              </w:rPr>
              <w:t xml:space="preserve"> 2.2 </w:t>
            </w:r>
            <w:r w:rsidRPr="00DE358A">
              <w:rPr>
                <w:rFonts w:cstheme="minorHAnsi"/>
                <w:bCs/>
                <w:color w:val="000000" w:themeColor="text1"/>
                <w:sz w:val="16"/>
                <w:szCs w:val="16"/>
              </w:rPr>
              <w:t>(ak relevantné).</w:t>
            </w:r>
            <w:r w:rsidR="00733DDD" w:rsidRPr="00DE358A">
              <w:rPr>
                <w:color w:val="000000" w:themeColor="text1"/>
                <w:sz w:val="16"/>
                <w:szCs w:val="16"/>
              </w:rPr>
              <w:t xml:space="preserve"> </w:t>
            </w:r>
            <w:r w:rsidRPr="00DE358A">
              <w:rPr>
                <w:rFonts w:cstheme="minorHAnsi"/>
                <w:color w:val="000000" w:themeColor="text1"/>
                <w:sz w:val="16"/>
                <w:szCs w:val="16"/>
              </w:rPr>
              <w:t>Forma a spôsob preukázania je uvedený v bode 2.4.2.</w:t>
            </w:r>
          </w:p>
        </w:tc>
      </w:tr>
      <w:tr w:rsidR="00A703C6" w:rsidRPr="00463406" w14:paraId="560599D2" w14:textId="77777777" w:rsidTr="00AD4CEB">
        <w:tc>
          <w:tcPr>
            <w:tcW w:w="905" w:type="dxa"/>
            <w:vAlign w:val="center"/>
          </w:tcPr>
          <w:p w14:paraId="1FE7AD59" w14:textId="77777777" w:rsidR="00A703C6" w:rsidRPr="00DE358A" w:rsidRDefault="00A703C6" w:rsidP="00026800">
            <w:pPr>
              <w:jc w:val="center"/>
              <w:rPr>
                <w:b/>
                <w:sz w:val="16"/>
                <w:szCs w:val="16"/>
              </w:rPr>
            </w:pPr>
            <w:r w:rsidRPr="00DE358A">
              <w:rPr>
                <w:b/>
                <w:sz w:val="16"/>
                <w:szCs w:val="16"/>
              </w:rPr>
              <w:t>2.4.2</w:t>
            </w:r>
          </w:p>
        </w:tc>
        <w:tc>
          <w:tcPr>
            <w:tcW w:w="8157" w:type="dxa"/>
            <w:vAlign w:val="center"/>
          </w:tcPr>
          <w:p w14:paraId="15F1F432" w14:textId="77777777" w:rsidR="00A703C6" w:rsidRPr="00DE358A" w:rsidRDefault="00A703C6" w:rsidP="00026800">
            <w:pPr>
              <w:pStyle w:val="Zkladntext"/>
              <w:spacing w:line="276" w:lineRule="auto"/>
              <w:ind w:left="100" w:right="-19"/>
              <w:jc w:val="center"/>
              <w:rPr>
                <w:b/>
                <w:sz w:val="16"/>
                <w:szCs w:val="16"/>
              </w:rPr>
            </w:pPr>
            <w:r w:rsidRPr="00DE358A">
              <w:rPr>
                <w:b/>
                <w:sz w:val="16"/>
                <w:szCs w:val="16"/>
              </w:rPr>
              <w:t>Oprávnené výdavky MAS</w:t>
            </w:r>
          </w:p>
        </w:tc>
        <w:tc>
          <w:tcPr>
            <w:tcW w:w="5255" w:type="dxa"/>
            <w:vAlign w:val="center"/>
          </w:tcPr>
          <w:p w14:paraId="2E1AD261" w14:textId="4A18560A" w:rsidR="00A703C6" w:rsidRPr="00DE358A" w:rsidRDefault="00A703C6" w:rsidP="00B2005C">
            <w:pPr>
              <w:jc w:val="both"/>
              <w:rPr>
                <w:sz w:val="16"/>
                <w:szCs w:val="16"/>
              </w:rPr>
            </w:pPr>
            <w:r w:rsidRPr="00DE358A">
              <w:rPr>
                <w:rFonts w:eastAsia="Times New Roman" w:cstheme="minorHAnsi"/>
                <w:i/>
                <w:color w:val="4F81BD" w:themeColor="accent1"/>
                <w:sz w:val="16"/>
                <w:szCs w:val="16"/>
                <w:lang w:eastAsia="sk-SK"/>
              </w:rPr>
              <w:t>V rámci ITMS 2014+ sa vygeneruje automaticky v zmysle stratégie CLLD</w:t>
            </w:r>
            <w:r w:rsidR="00BB5A72" w:rsidRPr="00DE358A">
              <w:rPr>
                <w:color w:val="4F81BD" w:themeColor="accent1"/>
                <w:sz w:val="16"/>
                <w:szCs w:val="16"/>
              </w:rPr>
              <w:t xml:space="preserve">. </w:t>
            </w:r>
            <w:r w:rsidRPr="00DE358A">
              <w:rPr>
                <w:rFonts w:eastAsia="Times New Roman" w:cstheme="minorHAnsi"/>
                <w:i/>
                <w:color w:val="4F81BD" w:themeColor="accent1"/>
                <w:sz w:val="16"/>
                <w:szCs w:val="16"/>
                <w:lang w:eastAsia="sk-SK"/>
              </w:rPr>
              <w:t xml:space="preserve">V rámci ITMS 2014+ sa vygeneruje automatický </w:t>
            </w:r>
            <w:r w:rsidRPr="00DE358A">
              <w:rPr>
                <w:rFonts w:cstheme="minorHAnsi"/>
                <w:i/>
                <w:color w:val="4F81BD" w:themeColor="accent1"/>
                <w:sz w:val="16"/>
                <w:szCs w:val="16"/>
              </w:rPr>
              <w:t xml:space="preserve">text v zmysle Príručky </w:t>
            </w:r>
            <w:r w:rsidRPr="00DE358A">
              <w:rPr>
                <w:rFonts w:eastAsiaTheme="majorEastAsia" w:cstheme="majorBidi"/>
                <w:bCs/>
                <w:color w:val="4F81BD" w:themeColor="accent1"/>
                <w:sz w:val="16"/>
                <w:szCs w:val="16"/>
              </w:rPr>
              <w:t>pre prijímateľa LEADER</w:t>
            </w:r>
            <w:r w:rsidRPr="00DE358A">
              <w:rPr>
                <w:rFonts w:cstheme="minorHAnsi"/>
                <w:i/>
                <w:color w:val="4F81BD" w:themeColor="accent1"/>
                <w:sz w:val="16"/>
                <w:szCs w:val="16"/>
              </w:rPr>
              <w:t xml:space="preserve"> – Príloha č.6B</w:t>
            </w:r>
            <w:r w:rsidR="00BB5A72" w:rsidRPr="00DE358A">
              <w:rPr>
                <w:rFonts w:cstheme="minorHAnsi"/>
                <w:i/>
                <w:color w:val="4F81BD" w:themeColor="accent1"/>
                <w:sz w:val="16"/>
                <w:szCs w:val="16"/>
              </w:rPr>
              <w:t>.</w:t>
            </w:r>
          </w:p>
        </w:tc>
      </w:tr>
      <w:tr w:rsidR="00026800" w:rsidRPr="00463406" w14:paraId="624CE7AD" w14:textId="77777777" w:rsidTr="00A50E26">
        <w:tc>
          <w:tcPr>
            <w:tcW w:w="14317" w:type="dxa"/>
            <w:gridSpan w:val="3"/>
          </w:tcPr>
          <w:p w14:paraId="2FEAEB2D"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107"/>
              <w:outlineLvl w:val="1"/>
              <w:rPr>
                <w:rFonts w:asciiTheme="minorHAnsi" w:hAnsiTheme="minorHAnsi"/>
                <w:sz w:val="24"/>
                <w:szCs w:val="24"/>
              </w:rPr>
            </w:pPr>
            <w:r w:rsidRPr="00463406">
              <w:rPr>
                <w:rFonts w:asciiTheme="minorHAnsi" w:hAnsiTheme="minorHAnsi"/>
                <w:w w:val="90"/>
                <w:sz w:val="28"/>
                <w:szCs w:val="28"/>
              </w:rPr>
              <w:t xml:space="preserve"> </w:t>
            </w:r>
            <w:r w:rsidRPr="00463406">
              <w:rPr>
                <w:rFonts w:asciiTheme="minorHAnsi" w:hAnsiTheme="minorHAnsi"/>
                <w:w w:val="90"/>
                <w:sz w:val="24"/>
                <w:szCs w:val="24"/>
              </w:rPr>
              <w:t>E</w:t>
            </w:r>
            <w:r w:rsidRPr="00463406">
              <w:rPr>
                <w:rFonts w:asciiTheme="minorHAnsi" w:hAnsiTheme="minorHAnsi"/>
                <w:spacing w:val="-54"/>
                <w:w w:val="90"/>
                <w:sz w:val="24"/>
                <w:szCs w:val="24"/>
              </w:rPr>
              <w:t xml:space="preserve">      </w:t>
            </w:r>
            <w:r w:rsidRPr="00463406">
              <w:rPr>
                <w:rFonts w:asciiTheme="minorHAnsi" w:hAnsiTheme="minorHAnsi"/>
                <w:sz w:val="24"/>
                <w:szCs w:val="24"/>
              </w:rPr>
              <w:t xml:space="preserve">  </w:t>
            </w:r>
            <w:r w:rsidRPr="00463406">
              <w:rPr>
                <w:rFonts w:asciiTheme="minorHAnsi" w:hAnsiTheme="minorHAnsi"/>
                <w:w w:val="90"/>
                <w:sz w:val="24"/>
                <w:szCs w:val="24"/>
              </w:rPr>
              <w:t>Oprávnenosť</w:t>
            </w:r>
            <w:r w:rsidRPr="00463406">
              <w:rPr>
                <w:rFonts w:asciiTheme="minorHAnsi" w:hAnsiTheme="minorHAnsi"/>
                <w:spacing w:val="-54"/>
                <w:w w:val="90"/>
                <w:sz w:val="24"/>
                <w:szCs w:val="24"/>
              </w:rPr>
              <w:t xml:space="preserve">   </w:t>
            </w:r>
            <w:r w:rsidRPr="00463406">
              <w:rPr>
                <w:rFonts w:asciiTheme="minorHAnsi" w:hAnsiTheme="minorHAnsi"/>
                <w:sz w:val="24"/>
                <w:szCs w:val="24"/>
              </w:rPr>
              <w:t xml:space="preserve"> </w:t>
            </w:r>
            <w:r w:rsidRPr="00463406">
              <w:rPr>
                <w:rFonts w:asciiTheme="minorHAnsi" w:hAnsiTheme="minorHAnsi"/>
                <w:w w:val="90"/>
                <w:sz w:val="24"/>
                <w:szCs w:val="24"/>
              </w:rPr>
              <w:t xml:space="preserve">miesta </w:t>
            </w:r>
            <w:r w:rsidRPr="00463406">
              <w:rPr>
                <w:rFonts w:asciiTheme="minorHAnsi" w:hAnsiTheme="minorHAnsi"/>
                <w:spacing w:val="-54"/>
                <w:w w:val="90"/>
                <w:sz w:val="24"/>
                <w:szCs w:val="24"/>
              </w:rPr>
              <w:t xml:space="preserve"> </w:t>
            </w:r>
            <w:r w:rsidRPr="00463406">
              <w:rPr>
                <w:rFonts w:asciiTheme="minorHAnsi" w:hAnsiTheme="minorHAnsi"/>
                <w:w w:val="90"/>
                <w:sz w:val="24"/>
                <w:szCs w:val="24"/>
              </w:rPr>
              <w:t xml:space="preserve">realizácie </w:t>
            </w:r>
            <w:r w:rsidRPr="00463406">
              <w:rPr>
                <w:rFonts w:asciiTheme="minorHAnsi" w:hAnsiTheme="minorHAnsi"/>
                <w:spacing w:val="-54"/>
                <w:w w:val="90"/>
                <w:sz w:val="24"/>
                <w:szCs w:val="24"/>
              </w:rPr>
              <w:t xml:space="preserve"> </w:t>
            </w:r>
            <w:r w:rsidRPr="00463406">
              <w:rPr>
                <w:rFonts w:asciiTheme="minorHAnsi" w:hAnsiTheme="minorHAnsi"/>
                <w:w w:val="90"/>
                <w:sz w:val="24"/>
                <w:szCs w:val="24"/>
              </w:rPr>
              <w:t>projektu</w:t>
            </w:r>
          </w:p>
        </w:tc>
      </w:tr>
      <w:tr w:rsidR="00A703C6" w:rsidRPr="00463406" w14:paraId="0C13F2D0" w14:textId="77777777" w:rsidTr="00AD4CEB">
        <w:tc>
          <w:tcPr>
            <w:tcW w:w="905" w:type="dxa"/>
            <w:vAlign w:val="center"/>
          </w:tcPr>
          <w:p w14:paraId="3B60B8E1" w14:textId="77777777" w:rsidR="00A703C6" w:rsidRPr="00463406" w:rsidRDefault="00A703C6" w:rsidP="00026800">
            <w:pPr>
              <w:rPr>
                <w:sz w:val="16"/>
                <w:szCs w:val="16"/>
              </w:rPr>
            </w:pPr>
            <w:proofErr w:type="spellStart"/>
            <w:r w:rsidRPr="00463406">
              <w:rPr>
                <w:b/>
                <w:sz w:val="16"/>
                <w:szCs w:val="16"/>
              </w:rPr>
              <w:t>P.č</w:t>
            </w:r>
            <w:proofErr w:type="spellEnd"/>
          </w:p>
        </w:tc>
        <w:tc>
          <w:tcPr>
            <w:tcW w:w="8157" w:type="dxa"/>
            <w:vAlign w:val="center"/>
          </w:tcPr>
          <w:p w14:paraId="08A17233"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7A904780" w14:textId="058E119B" w:rsidR="00EF5DF0" w:rsidRPr="00463406" w:rsidRDefault="00EF5DF0" w:rsidP="00026800">
            <w:pPr>
              <w:jc w:val="center"/>
              <w:rPr>
                <w:sz w:val="16"/>
                <w:szCs w:val="16"/>
              </w:rPr>
            </w:pPr>
            <w:r w:rsidRPr="00463406">
              <w:rPr>
                <w:rFonts w:cstheme="minorHAnsi"/>
                <w:b/>
                <w:color w:val="000000" w:themeColor="text1"/>
                <w:sz w:val="16"/>
                <w:szCs w:val="16"/>
              </w:rPr>
              <w:t>Podmienka poskytnutia príspevku a jej popis</w:t>
            </w:r>
          </w:p>
        </w:tc>
      </w:tr>
      <w:tr w:rsidR="00A703C6" w:rsidRPr="00463406" w14:paraId="175862F8" w14:textId="77777777" w:rsidTr="00AD4CEB">
        <w:tc>
          <w:tcPr>
            <w:tcW w:w="905" w:type="dxa"/>
            <w:vAlign w:val="center"/>
          </w:tcPr>
          <w:p w14:paraId="7456CC08" w14:textId="77777777" w:rsidR="00A703C6" w:rsidRPr="00463406" w:rsidRDefault="00A703C6" w:rsidP="00026800">
            <w:pPr>
              <w:jc w:val="center"/>
              <w:rPr>
                <w:b/>
                <w:sz w:val="16"/>
                <w:szCs w:val="16"/>
              </w:rPr>
            </w:pPr>
            <w:r w:rsidRPr="00463406">
              <w:rPr>
                <w:b/>
                <w:sz w:val="16"/>
                <w:szCs w:val="16"/>
              </w:rPr>
              <w:t>2.5.1</w:t>
            </w:r>
          </w:p>
        </w:tc>
        <w:tc>
          <w:tcPr>
            <w:tcW w:w="8157" w:type="dxa"/>
            <w:vAlign w:val="center"/>
          </w:tcPr>
          <w:p w14:paraId="40DE5122" w14:textId="77777777" w:rsidR="00A703C6" w:rsidRPr="00463406" w:rsidRDefault="00A703C6" w:rsidP="00026800">
            <w:pPr>
              <w:jc w:val="center"/>
              <w:rPr>
                <w:b/>
                <w:sz w:val="16"/>
                <w:szCs w:val="16"/>
              </w:rPr>
            </w:pPr>
            <w:r w:rsidRPr="00463406">
              <w:rPr>
                <w:b/>
                <w:sz w:val="16"/>
                <w:szCs w:val="16"/>
              </w:rPr>
              <w:t>Oprávnenosť miesta realizácie projektu- Podmienka, že projekt je realizovaný na oprávnenom území</w:t>
            </w:r>
          </w:p>
        </w:tc>
        <w:tc>
          <w:tcPr>
            <w:tcW w:w="5255" w:type="dxa"/>
            <w:vAlign w:val="center"/>
          </w:tcPr>
          <w:p w14:paraId="3E567F24" w14:textId="69F51E4A" w:rsidR="00A703C6" w:rsidRPr="00463406" w:rsidRDefault="00A703C6" w:rsidP="00B2005C">
            <w:pPr>
              <w:jc w:val="both"/>
              <w:rPr>
                <w:sz w:val="16"/>
                <w:szCs w:val="16"/>
              </w:rPr>
            </w:pPr>
            <w:r w:rsidRPr="00463406">
              <w:rPr>
                <w:sz w:val="16"/>
                <w:szCs w:val="16"/>
              </w:rPr>
              <w:t>Projekt je realizovaný na oprávnenom území MAS (kritérium oprávnenosti - Oprávnené</w:t>
            </w:r>
            <w:r w:rsidR="00BB5A72" w:rsidRPr="00463406">
              <w:rPr>
                <w:sz w:val="16"/>
                <w:szCs w:val="16"/>
              </w:rPr>
              <w:t xml:space="preserve"> miesta realizácie v území OP). </w:t>
            </w:r>
            <w:r w:rsidRPr="00463406">
              <w:rPr>
                <w:rFonts w:eastAsia="Times New Roman" w:cstheme="minorHAnsi"/>
                <w:i/>
                <w:color w:val="0070C0"/>
                <w:sz w:val="16"/>
                <w:szCs w:val="16"/>
                <w:lang w:eastAsia="sk-SK"/>
              </w:rPr>
              <w:t xml:space="preserve">V rámci ITMS 2014+ sa vygeneruje automatický </w:t>
            </w:r>
            <w:r w:rsidRPr="00463406">
              <w:rPr>
                <w:rFonts w:cstheme="minorHAnsi"/>
                <w:i/>
                <w:color w:val="0070C0"/>
                <w:sz w:val="16"/>
                <w:szCs w:val="16"/>
              </w:rPr>
              <w:t xml:space="preserve">text v zmysle Príručky </w:t>
            </w:r>
            <w:r w:rsidRPr="00463406">
              <w:rPr>
                <w:rFonts w:eastAsiaTheme="majorEastAsia" w:cstheme="majorBidi"/>
                <w:bCs/>
                <w:i/>
                <w:color w:val="0070C0"/>
                <w:sz w:val="16"/>
                <w:szCs w:val="16"/>
              </w:rPr>
              <w:t>pre prijímateľa LEADER</w:t>
            </w:r>
            <w:r w:rsidRPr="00463406">
              <w:rPr>
                <w:rFonts w:cstheme="minorHAnsi"/>
                <w:i/>
                <w:color w:val="0070C0"/>
                <w:sz w:val="16"/>
                <w:szCs w:val="16"/>
              </w:rPr>
              <w:t xml:space="preserve"> – Príloha č.6B</w:t>
            </w:r>
            <w:r w:rsidR="00BB5A72" w:rsidRPr="00463406">
              <w:rPr>
                <w:rFonts w:cstheme="minorHAnsi"/>
                <w:i/>
                <w:color w:val="0070C0"/>
                <w:sz w:val="16"/>
                <w:szCs w:val="16"/>
              </w:rPr>
              <w:t>.</w:t>
            </w:r>
          </w:p>
        </w:tc>
      </w:tr>
      <w:tr w:rsidR="00026800" w:rsidRPr="00463406" w14:paraId="17B2B7DC" w14:textId="77777777" w:rsidTr="00A50E26">
        <w:tc>
          <w:tcPr>
            <w:tcW w:w="14317" w:type="dxa"/>
            <w:gridSpan w:val="3"/>
          </w:tcPr>
          <w:p w14:paraId="1E45CE3F"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w w:val="95"/>
                <w:sz w:val="24"/>
                <w:szCs w:val="24"/>
              </w:rPr>
            </w:pPr>
            <w:r w:rsidRPr="00463406">
              <w:rPr>
                <w:rFonts w:asciiTheme="minorHAnsi" w:hAnsiTheme="minorHAnsi"/>
                <w:w w:val="95"/>
                <w:sz w:val="24"/>
                <w:szCs w:val="24"/>
              </w:rPr>
              <w:lastRenderedPageBreak/>
              <w:t xml:space="preserve"> F</w:t>
            </w:r>
            <w:r w:rsidRPr="00463406">
              <w:rPr>
                <w:rFonts w:asciiTheme="minorHAnsi" w:hAnsiTheme="minorHAnsi"/>
                <w:spacing w:val="-27"/>
                <w:w w:val="95"/>
                <w:sz w:val="24"/>
                <w:szCs w:val="24"/>
              </w:rPr>
              <w:t xml:space="preserve"> </w:t>
            </w:r>
            <w:r w:rsidRPr="00463406">
              <w:rPr>
                <w:rFonts w:asciiTheme="minorHAnsi" w:hAnsiTheme="minorHAnsi"/>
                <w:w w:val="95"/>
                <w:sz w:val="24"/>
                <w:szCs w:val="24"/>
              </w:rPr>
              <w:t>Kritériá</w:t>
            </w:r>
            <w:r w:rsidRPr="00463406">
              <w:rPr>
                <w:rFonts w:asciiTheme="minorHAnsi" w:hAnsiTheme="minorHAnsi"/>
                <w:spacing w:val="-27"/>
                <w:w w:val="95"/>
                <w:sz w:val="24"/>
                <w:szCs w:val="24"/>
              </w:rPr>
              <w:t xml:space="preserve"> </w:t>
            </w:r>
            <w:r w:rsidRPr="00463406">
              <w:rPr>
                <w:rFonts w:asciiTheme="minorHAnsi" w:hAnsiTheme="minorHAnsi"/>
                <w:w w:val="95"/>
                <w:sz w:val="24"/>
                <w:szCs w:val="24"/>
              </w:rPr>
              <w:t>pre</w:t>
            </w:r>
            <w:r w:rsidRPr="00463406">
              <w:rPr>
                <w:rFonts w:asciiTheme="minorHAnsi" w:hAnsiTheme="minorHAnsi"/>
                <w:spacing w:val="-26"/>
                <w:w w:val="95"/>
                <w:sz w:val="24"/>
                <w:szCs w:val="24"/>
              </w:rPr>
              <w:t xml:space="preserve"> </w:t>
            </w:r>
            <w:r w:rsidRPr="00463406">
              <w:rPr>
                <w:rFonts w:asciiTheme="minorHAnsi" w:hAnsiTheme="minorHAnsi"/>
                <w:w w:val="95"/>
                <w:sz w:val="24"/>
                <w:szCs w:val="24"/>
              </w:rPr>
              <w:t>výber</w:t>
            </w:r>
            <w:r w:rsidRPr="00463406">
              <w:rPr>
                <w:rFonts w:asciiTheme="minorHAnsi" w:hAnsiTheme="minorHAnsi"/>
                <w:spacing w:val="-26"/>
                <w:w w:val="95"/>
                <w:sz w:val="24"/>
                <w:szCs w:val="24"/>
              </w:rPr>
              <w:t xml:space="preserve"> </w:t>
            </w:r>
            <w:r w:rsidRPr="00463406">
              <w:rPr>
                <w:rFonts w:asciiTheme="minorHAnsi" w:hAnsiTheme="minorHAnsi"/>
                <w:w w:val="95"/>
                <w:sz w:val="24"/>
                <w:szCs w:val="24"/>
              </w:rPr>
              <w:t>projektov</w:t>
            </w:r>
          </w:p>
          <w:p w14:paraId="05F3AD17" w14:textId="77777777" w:rsidR="00E52B2A" w:rsidRPr="00463406" w:rsidRDefault="003875E6" w:rsidP="00EF5DF0">
            <w:pPr>
              <w:rPr>
                <w:rFonts w:cstheme="minorHAnsi"/>
                <w:i/>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r w:rsidR="00EF5DF0" w:rsidRPr="00463406">
              <w:rPr>
                <w:rFonts w:cstheme="minorHAnsi"/>
                <w:i/>
                <w:color w:val="4F81BD" w:themeColor="accent1"/>
                <w:sz w:val="16"/>
                <w:szCs w:val="16"/>
              </w:rPr>
              <w:t xml:space="preserve"> </w:t>
            </w:r>
          </w:p>
          <w:p w14:paraId="34D9843C" w14:textId="1C7314DA" w:rsidR="003875E6" w:rsidRPr="00463406" w:rsidRDefault="00EF5DF0" w:rsidP="00EF5DF0">
            <w:pPr>
              <w:rPr>
                <w:lang w:eastAsia="sk-SK"/>
              </w:rPr>
            </w:pPr>
            <w:r w:rsidRPr="00463406">
              <w:rPr>
                <w:rFonts w:cstheme="minorHAnsi"/>
                <w:i/>
                <w:color w:val="4F81BD" w:themeColor="accent1"/>
                <w:sz w:val="16"/>
                <w:szCs w:val="16"/>
              </w:rPr>
              <w:t xml:space="preserve">Výberové kritéria pre výber projektov </w:t>
            </w:r>
            <w:r w:rsidR="003875E6" w:rsidRPr="00463406">
              <w:rPr>
                <w:rFonts w:cstheme="minorHAnsi"/>
                <w:i/>
                <w:color w:val="4F81BD" w:themeColor="accent1"/>
                <w:sz w:val="16"/>
                <w:szCs w:val="16"/>
              </w:rPr>
              <w:t xml:space="preserve"> </w:t>
            </w:r>
            <w:r w:rsidRPr="00463406">
              <w:rPr>
                <w:rFonts w:cstheme="minorHAnsi"/>
                <w:i/>
                <w:color w:val="4F81BD" w:themeColor="accent1"/>
                <w:sz w:val="16"/>
                <w:szCs w:val="16"/>
              </w:rPr>
              <w:t>pre  jednotlivé podopatrenia príslušnej MAS</w:t>
            </w:r>
            <w:r w:rsidRPr="00463406">
              <w:rPr>
                <w:rFonts w:cstheme="minorHAnsi"/>
                <w:i/>
                <w:color w:val="4F81BD" w:themeColor="accent1"/>
                <w:sz w:val="18"/>
                <w:szCs w:val="18"/>
              </w:rPr>
              <w:t xml:space="preserve"> </w:t>
            </w:r>
          </w:p>
        </w:tc>
      </w:tr>
      <w:tr w:rsidR="00D6389D" w:rsidRPr="00463406" w14:paraId="6C7C8BEC" w14:textId="77777777" w:rsidTr="00AD4CEB">
        <w:tc>
          <w:tcPr>
            <w:tcW w:w="905" w:type="dxa"/>
          </w:tcPr>
          <w:p w14:paraId="41817C11" w14:textId="11B5FEA9" w:rsidR="00D6389D" w:rsidRPr="00463406" w:rsidRDefault="00167580" w:rsidP="00D6389D">
            <w:pPr>
              <w:pStyle w:val="Nadpis2"/>
              <w:keepNext w:val="0"/>
              <w:keepLines w:val="0"/>
              <w:widowControl w:val="0"/>
              <w:numPr>
                <w:ilvl w:val="0"/>
                <w:numId w:val="0"/>
              </w:numPr>
              <w:tabs>
                <w:tab w:val="left" w:pos="649"/>
              </w:tabs>
              <w:autoSpaceDE w:val="0"/>
              <w:autoSpaceDN w:val="0"/>
              <w:spacing w:before="85"/>
              <w:ind w:left="360"/>
              <w:outlineLvl w:val="1"/>
              <w:rPr>
                <w:rFonts w:asciiTheme="minorHAnsi" w:hAnsiTheme="minorHAnsi" w:cstheme="minorHAnsi"/>
                <w:color w:val="000000" w:themeColor="text1"/>
                <w:w w:val="95"/>
                <w:sz w:val="16"/>
                <w:szCs w:val="16"/>
              </w:rPr>
            </w:pPr>
            <w:proofErr w:type="spellStart"/>
            <w:r w:rsidRPr="00463406">
              <w:rPr>
                <w:rFonts w:asciiTheme="minorHAnsi" w:hAnsiTheme="minorHAnsi" w:cstheme="minorHAnsi"/>
                <w:color w:val="000000" w:themeColor="text1"/>
                <w:sz w:val="16"/>
                <w:szCs w:val="16"/>
              </w:rPr>
              <w:t>P.č</w:t>
            </w:r>
            <w:proofErr w:type="spellEnd"/>
            <w:r w:rsidRPr="00463406">
              <w:rPr>
                <w:rFonts w:asciiTheme="minorHAnsi" w:hAnsiTheme="minorHAnsi" w:cstheme="minorHAnsi"/>
                <w:color w:val="000000" w:themeColor="text1"/>
                <w:sz w:val="16"/>
                <w:szCs w:val="16"/>
              </w:rPr>
              <w:t>.</w:t>
            </w:r>
          </w:p>
        </w:tc>
        <w:tc>
          <w:tcPr>
            <w:tcW w:w="8157" w:type="dxa"/>
          </w:tcPr>
          <w:p w14:paraId="1F81619C" w14:textId="1D2217FF" w:rsidR="00D6389D" w:rsidRPr="00463406" w:rsidRDefault="00167580"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r w:rsidRPr="00463406">
              <w:rPr>
                <w:rFonts w:asciiTheme="minorHAnsi" w:hAnsiTheme="minorHAnsi" w:cstheme="minorHAnsi"/>
                <w:color w:val="000000" w:themeColor="text1"/>
                <w:w w:val="95"/>
                <w:sz w:val="16"/>
                <w:szCs w:val="16"/>
              </w:rPr>
              <w:t>Kritérium</w:t>
            </w:r>
          </w:p>
        </w:tc>
        <w:tc>
          <w:tcPr>
            <w:tcW w:w="5255" w:type="dxa"/>
          </w:tcPr>
          <w:p w14:paraId="070BD87B" w14:textId="6CB97F9E" w:rsidR="00D6389D" w:rsidRPr="00463406" w:rsidRDefault="00167580"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r w:rsidRPr="00463406">
              <w:rPr>
                <w:rFonts w:asciiTheme="minorHAnsi" w:hAnsiTheme="minorHAnsi" w:cstheme="minorHAnsi"/>
                <w:color w:val="000000" w:themeColor="text1"/>
                <w:sz w:val="16"/>
                <w:szCs w:val="16"/>
              </w:rPr>
              <w:t>Popis a preukázanie kritéria</w:t>
            </w:r>
          </w:p>
        </w:tc>
      </w:tr>
      <w:tr w:rsidR="00167580" w:rsidRPr="00463406" w14:paraId="574B3C2F" w14:textId="77777777" w:rsidTr="00AD4CEB">
        <w:tc>
          <w:tcPr>
            <w:tcW w:w="905" w:type="dxa"/>
          </w:tcPr>
          <w:p w14:paraId="7C0A80F7" w14:textId="6BB3BEAA" w:rsidR="00167580" w:rsidRPr="00463406" w:rsidRDefault="00347B3D" w:rsidP="003F4F89">
            <w:pPr>
              <w:pStyle w:val="Nadpis2"/>
              <w:keepNext w:val="0"/>
              <w:keepLines w:val="0"/>
              <w:widowControl w:val="0"/>
              <w:numPr>
                <w:ilvl w:val="0"/>
                <w:numId w:val="0"/>
              </w:numPr>
              <w:tabs>
                <w:tab w:val="left" w:pos="649"/>
              </w:tabs>
              <w:autoSpaceDE w:val="0"/>
              <w:autoSpaceDN w:val="0"/>
              <w:spacing w:before="85"/>
              <w:ind w:left="360"/>
              <w:outlineLvl w:val="1"/>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2.6.1</w:t>
            </w:r>
          </w:p>
        </w:tc>
        <w:tc>
          <w:tcPr>
            <w:tcW w:w="8157" w:type="dxa"/>
          </w:tcPr>
          <w:p w14:paraId="3A028DAD" w14:textId="55AFB5A2" w:rsidR="00167580" w:rsidRPr="00463406" w:rsidRDefault="00347B3D"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proofErr w:type="spellStart"/>
            <w:r w:rsidRPr="00463406">
              <w:rPr>
                <w:rFonts w:asciiTheme="minorHAnsi" w:hAnsiTheme="minorHAnsi" w:cstheme="minorHAnsi"/>
                <w:color w:val="000000" w:themeColor="text1"/>
                <w:w w:val="95"/>
                <w:sz w:val="16"/>
                <w:szCs w:val="16"/>
              </w:rPr>
              <w:t>K</w:t>
            </w:r>
            <w:r w:rsidR="00167580" w:rsidRPr="00463406">
              <w:rPr>
                <w:rFonts w:asciiTheme="minorHAnsi" w:hAnsiTheme="minorHAnsi" w:cstheme="minorHAnsi"/>
                <w:color w:val="000000" w:themeColor="text1"/>
                <w:w w:val="95"/>
                <w:sz w:val="16"/>
                <w:szCs w:val="16"/>
              </w:rPr>
              <w:t>rirérium</w:t>
            </w:r>
            <w:proofErr w:type="spellEnd"/>
          </w:p>
        </w:tc>
        <w:tc>
          <w:tcPr>
            <w:tcW w:w="5255" w:type="dxa"/>
          </w:tcPr>
          <w:p w14:paraId="0F01E8C3" w14:textId="2FC947A5" w:rsidR="00167580" w:rsidRPr="00463406" w:rsidRDefault="00167580" w:rsidP="00347B3D">
            <w:pPr>
              <w:jc w:val="both"/>
              <w:rPr>
                <w:color w:val="4F81BD" w:themeColor="accent1"/>
                <w:sz w:val="16"/>
                <w:szCs w:val="16"/>
              </w:rPr>
            </w:pPr>
            <w:r w:rsidRPr="00463406">
              <w:rPr>
                <w:rFonts w:eastAsia="Times New Roman" w:cstheme="minorHAnsi"/>
                <w:i/>
                <w:color w:val="4F81BD" w:themeColor="accent1"/>
                <w:sz w:val="16"/>
                <w:szCs w:val="16"/>
                <w:lang w:eastAsia="sk-SK"/>
              </w:rPr>
              <w:t>V rá</w:t>
            </w:r>
            <w:r w:rsidR="00347B3D" w:rsidRPr="00463406">
              <w:rPr>
                <w:rFonts w:eastAsia="Times New Roman" w:cstheme="minorHAnsi"/>
                <w:i/>
                <w:color w:val="4F81BD" w:themeColor="accent1"/>
                <w:sz w:val="16"/>
                <w:szCs w:val="16"/>
                <w:lang w:eastAsia="sk-SK"/>
              </w:rPr>
              <w:t xml:space="preserve">mci ITMS 2014+ sa vygeneruje </w:t>
            </w:r>
            <w:r w:rsidRPr="00463406">
              <w:rPr>
                <w:rFonts w:eastAsia="Times New Roman" w:cstheme="minorHAnsi"/>
                <w:i/>
                <w:color w:val="4F81BD" w:themeColor="accent1"/>
                <w:sz w:val="16"/>
                <w:szCs w:val="16"/>
                <w:lang w:eastAsia="sk-SK"/>
              </w:rPr>
              <w:t xml:space="preserve"> automatický </w:t>
            </w:r>
            <w:r w:rsidRPr="00463406">
              <w:rPr>
                <w:rFonts w:cstheme="minorHAnsi"/>
                <w:i/>
                <w:color w:val="4F81BD" w:themeColor="accent1"/>
                <w:sz w:val="16"/>
                <w:szCs w:val="16"/>
              </w:rPr>
              <w:t>text v zmysle Príručky – Príloha č.6B</w:t>
            </w:r>
          </w:p>
        </w:tc>
      </w:tr>
      <w:tr w:rsidR="00026800" w:rsidRPr="00463406" w14:paraId="516D0DAB" w14:textId="77777777" w:rsidTr="00A50E26">
        <w:tc>
          <w:tcPr>
            <w:tcW w:w="14317" w:type="dxa"/>
            <w:gridSpan w:val="3"/>
          </w:tcPr>
          <w:p w14:paraId="5A88E95A"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sz w:val="24"/>
                <w:szCs w:val="24"/>
              </w:rPr>
            </w:pPr>
            <w:r w:rsidRPr="00463406">
              <w:rPr>
                <w:rFonts w:asciiTheme="minorHAnsi" w:hAnsiTheme="minorHAnsi"/>
                <w:color w:val="0063A2"/>
                <w:w w:val="90"/>
                <w:sz w:val="24"/>
                <w:szCs w:val="24"/>
              </w:rPr>
              <w:t xml:space="preserve">  G Spôsob</w:t>
            </w:r>
            <w:r w:rsidRPr="00463406">
              <w:rPr>
                <w:rFonts w:asciiTheme="minorHAnsi" w:hAnsiTheme="minorHAnsi"/>
                <w:color w:val="0063A2"/>
                <w:spacing w:val="-35"/>
                <w:w w:val="90"/>
                <w:sz w:val="24"/>
                <w:szCs w:val="24"/>
              </w:rPr>
              <w:t xml:space="preserve"> </w:t>
            </w:r>
            <w:r w:rsidRPr="00463406">
              <w:rPr>
                <w:rFonts w:asciiTheme="minorHAnsi" w:hAnsiTheme="minorHAnsi"/>
                <w:color w:val="0063A2"/>
                <w:w w:val="90"/>
                <w:sz w:val="24"/>
                <w:szCs w:val="24"/>
              </w:rPr>
              <w:t>financovania</w:t>
            </w:r>
          </w:p>
        </w:tc>
      </w:tr>
      <w:tr w:rsidR="00A703C6" w:rsidRPr="00463406" w14:paraId="78C2AE44" w14:textId="77777777" w:rsidTr="00AD4CEB">
        <w:tc>
          <w:tcPr>
            <w:tcW w:w="905" w:type="dxa"/>
            <w:vAlign w:val="center"/>
          </w:tcPr>
          <w:p w14:paraId="5FB22925" w14:textId="77777777" w:rsidR="00A703C6" w:rsidRPr="00463406" w:rsidRDefault="00A703C6" w:rsidP="00026800">
            <w:pPr>
              <w:jc w:val="center"/>
              <w:rPr>
                <w:sz w:val="16"/>
                <w:szCs w:val="16"/>
              </w:rPr>
            </w:pPr>
            <w:proofErr w:type="spellStart"/>
            <w:r w:rsidRPr="00463406">
              <w:rPr>
                <w:b/>
                <w:sz w:val="16"/>
                <w:szCs w:val="16"/>
              </w:rPr>
              <w:t>P.č</w:t>
            </w:r>
            <w:proofErr w:type="spellEnd"/>
          </w:p>
        </w:tc>
        <w:tc>
          <w:tcPr>
            <w:tcW w:w="8157" w:type="dxa"/>
            <w:vAlign w:val="center"/>
          </w:tcPr>
          <w:p w14:paraId="50E149FB"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452D5FD8" w14:textId="7D266563" w:rsidR="00D6389D" w:rsidRPr="00463406" w:rsidRDefault="00167580" w:rsidP="00D6389D">
            <w:pPr>
              <w:jc w:val="center"/>
              <w:rPr>
                <w:sz w:val="16"/>
                <w:szCs w:val="16"/>
              </w:rPr>
            </w:pPr>
            <w:r w:rsidRPr="00463406">
              <w:rPr>
                <w:rFonts w:cstheme="minorHAnsi"/>
                <w:b/>
                <w:color w:val="000000" w:themeColor="text1"/>
                <w:sz w:val="16"/>
                <w:szCs w:val="16"/>
              </w:rPr>
              <w:t>Podmienka poskytnutia príspevku a jej popis</w:t>
            </w:r>
          </w:p>
        </w:tc>
      </w:tr>
      <w:tr w:rsidR="00A703C6" w:rsidRPr="00463406" w14:paraId="03AAB788" w14:textId="77777777" w:rsidTr="00AD4CEB">
        <w:tc>
          <w:tcPr>
            <w:tcW w:w="905" w:type="dxa"/>
            <w:vAlign w:val="center"/>
          </w:tcPr>
          <w:p w14:paraId="5FA46DDF" w14:textId="77777777" w:rsidR="00A703C6" w:rsidRPr="00463406" w:rsidRDefault="00A703C6" w:rsidP="00026800">
            <w:pPr>
              <w:jc w:val="center"/>
              <w:rPr>
                <w:b/>
                <w:sz w:val="16"/>
                <w:szCs w:val="16"/>
              </w:rPr>
            </w:pPr>
            <w:r w:rsidRPr="00463406">
              <w:rPr>
                <w:b/>
                <w:sz w:val="16"/>
                <w:szCs w:val="16"/>
              </w:rPr>
              <w:t>2.7.1</w:t>
            </w:r>
          </w:p>
        </w:tc>
        <w:tc>
          <w:tcPr>
            <w:tcW w:w="8157" w:type="dxa"/>
            <w:vAlign w:val="center"/>
          </w:tcPr>
          <w:p w14:paraId="4217F7ED" w14:textId="77777777" w:rsidR="00A703C6" w:rsidRPr="00463406" w:rsidRDefault="00A703C6" w:rsidP="00026800">
            <w:pPr>
              <w:jc w:val="center"/>
              <w:rPr>
                <w:b/>
                <w:sz w:val="16"/>
                <w:szCs w:val="16"/>
              </w:rPr>
            </w:pPr>
            <w:r w:rsidRPr="00463406">
              <w:rPr>
                <w:b/>
                <w:sz w:val="16"/>
                <w:szCs w:val="16"/>
              </w:rPr>
              <w:t>Podmienka spôsobu financovania - Intenzita pomoci</w:t>
            </w:r>
          </w:p>
        </w:tc>
        <w:tc>
          <w:tcPr>
            <w:tcW w:w="5255" w:type="dxa"/>
            <w:vAlign w:val="center"/>
          </w:tcPr>
          <w:p w14:paraId="4EE00849" w14:textId="4A62A004" w:rsidR="00A703C6" w:rsidRPr="00463406" w:rsidRDefault="00A703C6" w:rsidP="00BB5A72">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Intenzita podpory (pomoci) je v súlade s intenzitou pomoci v zmysle  stratégie CLLD uvedenej vo výzv</w:t>
            </w:r>
            <w:r w:rsidR="00BB5A72" w:rsidRPr="00463406">
              <w:rPr>
                <w:rFonts w:asciiTheme="minorHAnsi" w:hAnsiTheme="minorHAnsi" w:cstheme="minorHAnsi"/>
                <w:color w:val="000000" w:themeColor="text1"/>
                <w:sz w:val="16"/>
                <w:szCs w:val="16"/>
              </w:rPr>
              <w:t xml:space="preserve">e (časť Financovanie projektu). </w:t>
            </w:r>
            <w:r w:rsidRPr="00463406">
              <w:rPr>
                <w:rFonts w:asciiTheme="minorHAnsi" w:hAnsiTheme="minorHAnsi" w:cstheme="minorHAnsi"/>
                <w:i/>
                <w:color w:val="4F81BD" w:themeColor="accent1"/>
                <w:sz w:val="16"/>
                <w:szCs w:val="16"/>
                <w:lang w:eastAsia="sk-SK"/>
              </w:rPr>
              <w:t xml:space="preserve">V rámci ITMS 2014+ sa vygeneruje automatický </w:t>
            </w:r>
            <w:r w:rsidRPr="00463406">
              <w:rPr>
                <w:rFonts w:asciiTheme="minorHAnsi" w:hAnsiTheme="minorHAnsi" w:cstheme="minorHAnsi"/>
                <w:i/>
                <w:color w:val="4F81BD" w:themeColor="accent1"/>
                <w:sz w:val="16"/>
                <w:szCs w:val="16"/>
              </w:rPr>
              <w:t>text</w:t>
            </w:r>
            <w:r w:rsidR="00BB5A72" w:rsidRPr="00463406">
              <w:rPr>
                <w:rFonts w:asciiTheme="minorHAnsi" w:hAnsiTheme="minorHAnsi" w:cstheme="minorHAnsi"/>
                <w:i/>
                <w:color w:val="4F81BD" w:themeColor="accent1"/>
                <w:sz w:val="16"/>
                <w:szCs w:val="16"/>
              </w:rPr>
              <w:t>.</w:t>
            </w:r>
          </w:p>
        </w:tc>
      </w:tr>
      <w:tr w:rsidR="00A703C6" w:rsidRPr="00463406" w14:paraId="3AF0B969" w14:textId="77777777" w:rsidTr="00AD4CEB">
        <w:tc>
          <w:tcPr>
            <w:tcW w:w="905" w:type="dxa"/>
            <w:vAlign w:val="center"/>
          </w:tcPr>
          <w:p w14:paraId="474F9C2C" w14:textId="57EC1FBF" w:rsidR="00A703C6" w:rsidRPr="00463406" w:rsidRDefault="00A703C6" w:rsidP="00026800">
            <w:pPr>
              <w:jc w:val="center"/>
              <w:rPr>
                <w:b/>
                <w:sz w:val="16"/>
                <w:szCs w:val="16"/>
              </w:rPr>
            </w:pPr>
            <w:r w:rsidRPr="00463406">
              <w:rPr>
                <w:b/>
                <w:sz w:val="16"/>
                <w:szCs w:val="16"/>
              </w:rPr>
              <w:t>2.7.2</w:t>
            </w:r>
          </w:p>
        </w:tc>
        <w:tc>
          <w:tcPr>
            <w:tcW w:w="8157" w:type="dxa"/>
            <w:vAlign w:val="center"/>
          </w:tcPr>
          <w:p w14:paraId="79403562" w14:textId="27EB1A04" w:rsidR="00A703C6" w:rsidRPr="00463406" w:rsidRDefault="00A703C6" w:rsidP="008E7CFC">
            <w:pPr>
              <w:pStyle w:val="Zkladntext"/>
              <w:spacing w:before="108" w:line="276" w:lineRule="auto"/>
              <w:ind w:left="100" w:right="37"/>
              <w:jc w:val="center"/>
              <w:rPr>
                <w:b/>
                <w:sz w:val="16"/>
                <w:szCs w:val="16"/>
              </w:rPr>
            </w:pPr>
            <w:r w:rsidRPr="00463406">
              <w:rPr>
                <w:b/>
                <w:sz w:val="16"/>
                <w:szCs w:val="16"/>
              </w:rPr>
              <w:t>Podmienka spôsobu financovania - Podmienka minimálnej a maximálnej výšky príspevku (EÚ+ŠR)</w:t>
            </w:r>
          </w:p>
        </w:tc>
        <w:tc>
          <w:tcPr>
            <w:tcW w:w="5255" w:type="dxa"/>
            <w:vAlign w:val="center"/>
          </w:tcPr>
          <w:p w14:paraId="206AC412" w14:textId="51019B04" w:rsidR="00A703C6" w:rsidRPr="00463406" w:rsidRDefault="00A703C6" w:rsidP="00B2005C">
            <w:pPr>
              <w:jc w:val="both"/>
              <w:rPr>
                <w:color w:val="000000" w:themeColor="text1"/>
                <w:sz w:val="16"/>
                <w:szCs w:val="16"/>
              </w:rPr>
            </w:pPr>
            <w:r w:rsidRPr="00463406">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BB5A72" w:rsidRPr="00463406">
              <w:rPr>
                <w:color w:val="000000" w:themeColor="text1"/>
                <w:sz w:val="16"/>
                <w:szCs w:val="16"/>
              </w:rPr>
              <w:t xml:space="preserve">ených výdavkov projektu v EUR). </w:t>
            </w: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w:t>
            </w:r>
            <w:r w:rsidR="00BB5A72" w:rsidRPr="00463406">
              <w:rPr>
                <w:rFonts w:cstheme="minorHAnsi"/>
                <w:i/>
                <w:color w:val="4F81BD" w:themeColor="accent1"/>
                <w:sz w:val="16"/>
                <w:szCs w:val="16"/>
              </w:rPr>
              <w:t>.</w:t>
            </w:r>
          </w:p>
        </w:tc>
      </w:tr>
      <w:tr w:rsidR="00A703C6" w:rsidRPr="00463406" w14:paraId="73BB75EF" w14:textId="77777777" w:rsidTr="00AD4CEB">
        <w:tc>
          <w:tcPr>
            <w:tcW w:w="905" w:type="dxa"/>
            <w:vAlign w:val="center"/>
          </w:tcPr>
          <w:p w14:paraId="4005C6F0" w14:textId="77777777" w:rsidR="00A703C6" w:rsidRPr="00463406" w:rsidRDefault="00A703C6" w:rsidP="00026800">
            <w:pPr>
              <w:jc w:val="center"/>
              <w:rPr>
                <w:b/>
                <w:sz w:val="16"/>
                <w:szCs w:val="16"/>
              </w:rPr>
            </w:pPr>
            <w:r w:rsidRPr="00463406">
              <w:rPr>
                <w:b/>
                <w:sz w:val="16"/>
                <w:szCs w:val="16"/>
              </w:rPr>
              <w:t>2.7.3</w:t>
            </w:r>
          </w:p>
        </w:tc>
        <w:tc>
          <w:tcPr>
            <w:tcW w:w="8157" w:type="dxa"/>
            <w:vAlign w:val="center"/>
          </w:tcPr>
          <w:p w14:paraId="38ADBE34" w14:textId="77777777" w:rsidR="00A703C6" w:rsidRPr="00463406" w:rsidRDefault="00A703C6" w:rsidP="00026800">
            <w:pPr>
              <w:pStyle w:val="Zkladntext"/>
              <w:spacing w:before="108" w:line="276" w:lineRule="auto"/>
              <w:ind w:left="100" w:right="37"/>
              <w:jc w:val="center"/>
              <w:rPr>
                <w:b/>
                <w:sz w:val="16"/>
                <w:szCs w:val="16"/>
              </w:rPr>
            </w:pPr>
            <w:r w:rsidRPr="00463406">
              <w:rPr>
                <w:b/>
                <w:sz w:val="16"/>
                <w:szCs w:val="16"/>
              </w:rPr>
              <w:t>Podmienka spôsobu financovania</w:t>
            </w:r>
          </w:p>
        </w:tc>
        <w:tc>
          <w:tcPr>
            <w:tcW w:w="5255" w:type="dxa"/>
            <w:vAlign w:val="center"/>
          </w:tcPr>
          <w:p w14:paraId="2A0FBBDF" w14:textId="45A4B8ED" w:rsidR="00A703C6" w:rsidRPr="00463406" w:rsidRDefault="00A703C6" w:rsidP="00B2005C">
            <w:pPr>
              <w:jc w:val="both"/>
              <w:rPr>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w:t>
            </w:r>
            <w:r w:rsidR="00BB5A72" w:rsidRPr="00463406">
              <w:rPr>
                <w:rFonts w:cstheme="minorHAnsi"/>
                <w:i/>
                <w:color w:val="4F81BD" w:themeColor="accent1"/>
                <w:sz w:val="16"/>
                <w:szCs w:val="16"/>
              </w:rPr>
              <w:t>.</w:t>
            </w:r>
          </w:p>
          <w:p w14:paraId="14394291" w14:textId="38A72085" w:rsidR="00A703C6" w:rsidRPr="00463406" w:rsidRDefault="00A703C6" w:rsidP="00B2005C">
            <w:pPr>
              <w:jc w:val="both"/>
              <w:rPr>
                <w:sz w:val="16"/>
                <w:szCs w:val="16"/>
              </w:rPr>
            </w:pPr>
          </w:p>
        </w:tc>
      </w:tr>
      <w:tr w:rsidR="00026800" w:rsidRPr="00463406" w14:paraId="4A933A87" w14:textId="7D5CC38D" w:rsidTr="00A50E26">
        <w:tc>
          <w:tcPr>
            <w:tcW w:w="14317" w:type="dxa"/>
            <w:gridSpan w:val="3"/>
          </w:tcPr>
          <w:p w14:paraId="6170D558" w14:textId="77777777" w:rsidR="00167580" w:rsidRPr="00463406" w:rsidRDefault="00026800" w:rsidP="00026800">
            <w:pPr>
              <w:rPr>
                <w:b/>
                <w:color w:val="0063A2"/>
                <w:w w:val="90"/>
                <w:sz w:val="24"/>
                <w:szCs w:val="24"/>
              </w:rPr>
            </w:pPr>
            <w:r w:rsidRPr="00463406">
              <w:rPr>
                <w:b/>
                <w:color w:val="0063A2"/>
                <w:w w:val="90"/>
                <w:sz w:val="24"/>
                <w:szCs w:val="24"/>
              </w:rPr>
              <w:t xml:space="preserve">2.8  H  Podmienky </w:t>
            </w:r>
            <w:r w:rsidRPr="00463406">
              <w:rPr>
                <w:b/>
                <w:color w:val="0063A2"/>
                <w:spacing w:val="-55"/>
                <w:w w:val="90"/>
                <w:sz w:val="24"/>
                <w:szCs w:val="24"/>
              </w:rPr>
              <w:t xml:space="preserve"> </w:t>
            </w:r>
            <w:r w:rsidRPr="00463406">
              <w:rPr>
                <w:b/>
                <w:color w:val="0063A2"/>
                <w:w w:val="90"/>
                <w:sz w:val="24"/>
                <w:szCs w:val="24"/>
              </w:rPr>
              <w:t xml:space="preserve">poskytnutia </w:t>
            </w:r>
            <w:r w:rsidRPr="00463406">
              <w:rPr>
                <w:b/>
                <w:color w:val="0063A2"/>
                <w:spacing w:val="-55"/>
                <w:w w:val="90"/>
                <w:sz w:val="24"/>
                <w:szCs w:val="24"/>
              </w:rPr>
              <w:t xml:space="preserve"> </w:t>
            </w:r>
            <w:r w:rsidRPr="00463406">
              <w:rPr>
                <w:b/>
                <w:color w:val="0063A2"/>
                <w:w w:val="90"/>
                <w:sz w:val="24"/>
                <w:szCs w:val="24"/>
              </w:rPr>
              <w:t>príspevku</w:t>
            </w:r>
            <w:r w:rsidRPr="00463406">
              <w:rPr>
                <w:b/>
                <w:color w:val="0063A2"/>
                <w:spacing w:val="-55"/>
                <w:w w:val="90"/>
                <w:sz w:val="24"/>
                <w:szCs w:val="24"/>
              </w:rPr>
              <w:t xml:space="preserve">                                </w:t>
            </w:r>
            <w:r w:rsidR="008157C9" w:rsidRPr="00463406">
              <w:rPr>
                <w:b/>
                <w:color w:val="0063A2"/>
                <w:spacing w:val="-55"/>
                <w:w w:val="90"/>
                <w:sz w:val="24"/>
                <w:szCs w:val="24"/>
              </w:rPr>
              <w:t xml:space="preserve">   </w:t>
            </w:r>
            <w:r w:rsidRPr="00463406">
              <w:rPr>
                <w:b/>
                <w:color w:val="0063A2"/>
                <w:w w:val="90"/>
                <w:sz w:val="24"/>
                <w:szCs w:val="24"/>
              </w:rPr>
              <w:t>vyplývajúce</w:t>
            </w:r>
            <w:r w:rsidRPr="00463406">
              <w:rPr>
                <w:b/>
                <w:color w:val="0063A2"/>
                <w:spacing w:val="-55"/>
                <w:w w:val="90"/>
                <w:sz w:val="24"/>
                <w:szCs w:val="24"/>
              </w:rPr>
              <w:t xml:space="preserve">                  </w:t>
            </w:r>
            <w:r w:rsidRPr="00463406">
              <w:rPr>
                <w:b/>
                <w:color w:val="0063A2"/>
                <w:w w:val="90"/>
                <w:sz w:val="24"/>
                <w:szCs w:val="24"/>
              </w:rPr>
              <w:t xml:space="preserve">z osobitných </w:t>
            </w:r>
            <w:r w:rsidRPr="00463406">
              <w:rPr>
                <w:b/>
                <w:color w:val="0063A2"/>
                <w:spacing w:val="-55"/>
                <w:w w:val="90"/>
                <w:sz w:val="24"/>
                <w:szCs w:val="24"/>
              </w:rPr>
              <w:t xml:space="preserve"> </w:t>
            </w:r>
            <w:r w:rsidRPr="00463406">
              <w:rPr>
                <w:b/>
                <w:color w:val="0063A2"/>
                <w:w w:val="90"/>
                <w:sz w:val="24"/>
                <w:szCs w:val="24"/>
              </w:rPr>
              <w:t>predpisov</w:t>
            </w:r>
            <w:r w:rsidR="00167580" w:rsidRPr="00463406">
              <w:rPr>
                <w:b/>
                <w:color w:val="0063A2"/>
                <w:w w:val="90"/>
                <w:sz w:val="24"/>
                <w:szCs w:val="24"/>
              </w:rPr>
              <w:t xml:space="preserve"> </w:t>
            </w:r>
          </w:p>
          <w:p w14:paraId="79A85A0A" w14:textId="319CA4F3" w:rsidR="00026800" w:rsidRPr="00463406" w:rsidRDefault="00083BB8" w:rsidP="00026800">
            <w:pPr>
              <w:rPr>
                <w:i/>
                <w:color w:val="0063A2"/>
                <w:w w:val="90"/>
                <w:sz w:val="16"/>
                <w:szCs w:val="16"/>
              </w:rPr>
            </w:pPr>
            <w:r w:rsidRPr="00463406">
              <w:rPr>
                <w:i/>
                <w:color w:val="4F81BD" w:themeColor="accent1"/>
                <w:w w:val="90"/>
                <w:sz w:val="16"/>
                <w:szCs w:val="16"/>
              </w:rPr>
              <w:t>Všeobecné podmienky poskytnutia  príspevku</w:t>
            </w:r>
          </w:p>
        </w:tc>
      </w:tr>
      <w:tr w:rsidR="00A703C6" w:rsidRPr="00463406" w14:paraId="0AA568A4" w14:textId="733579FC" w:rsidTr="00AD4CEB">
        <w:tc>
          <w:tcPr>
            <w:tcW w:w="905" w:type="dxa"/>
            <w:vAlign w:val="center"/>
          </w:tcPr>
          <w:p w14:paraId="0D39217E" w14:textId="6B4FA0B5"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63C68715" w14:textId="575CB340" w:rsidR="00A703C6" w:rsidRPr="00463406" w:rsidRDefault="00A703C6" w:rsidP="00026800">
            <w:pPr>
              <w:jc w:val="center"/>
              <w:rPr>
                <w:b/>
                <w:sz w:val="16"/>
                <w:szCs w:val="16"/>
              </w:rPr>
            </w:pPr>
            <w:r w:rsidRPr="00463406">
              <w:rPr>
                <w:b/>
                <w:sz w:val="16"/>
                <w:szCs w:val="16"/>
              </w:rPr>
              <w:t>Podmienka poskytnutia príspevku</w:t>
            </w:r>
          </w:p>
        </w:tc>
        <w:tc>
          <w:tcPr>
            <w:tcW w:w="5255" w:type="dxa"/>
            <w:vAlign w:val="center"/>
          </w:tcPr>
          <w:p w14:paraId="757AFF69" w14:textId="14CA1D8E" w:rsidR="00347B3D" w:rsidRPr="00463406" w:rsidRDefault="00347B3D" w:rsidP="00026800">
            <w:pPr>
              <w:jc w:val="center"/>
              <w:rPr>
                <w:sz w:val="16"/>
                <w:szCs w:val="16"/>
              </w:rPr>
            </w:pPr>
            <w:r w:rsidRPr="00463406">
              <w:rPr>
                <w:rFonts w:cstheme="minorHAnsi"/>
                <w:b/>
                <w:color w:val="000000" w:themeColor="text1"/>
                <w:sz w:val="16"/>
                <w:szCs w:val="16"/>
              </w:rPr>
              <w:t>Podmienka poskytnutia príspevku a jej popis</w:t>
            </w:r>
          </w:p>
        </w:tc>
      </w:tr>
      <w:tr w:rsidR="00083BB8" w:rsidRPr="00463406" w14:paraId="5DA0AD70" w14:textId="77777777" w:rsidTr="00AD4CEB">
        <w:tc>
          <w:tcPr>
            <w:tcW w:w="905" w:type="dxa"/>
            <w:vAlign w:val="center"/>
          </w:tcPr>
          <w:p w14:paraId="645218E0" w14:textId="494B7E11" w:rsidR="00083BB8" w:rsidRPr="00463406" w:rsidRDefault="00347B3D" w:rsidP="008157C9">
            <w:pPr>
              <w:jc w:val="center"/>
              <w:rPr>
                <w:b/>
                <w:color w:val="000000" w:themeColor="text1"/>
                <w:sz w:val="16"/>
                <w:szCs w:val="16"/>
              </w:rPr>
            </w:pPr>
            <w:r w:rsidRPr="00463406">
              <w:rPr>
                <w:b/>
                <w:color w:val="000000" w:themeColor="text1"/>
                <w:sz w:val="16"/>
                <w:szCs w:val="16"/>
              </w:rPr>
              <w:t>2.8.1</w:t>
            </w:r>
          </w:p>
        </w:tc>
        <w:tc>
          <w:tcPr>
            <w:tcW w:w="8157" w:type="dxa"/>
            <w:vAlign w:val="center"/>
          </w:tcPr>
          <w:p w14:paraId="5759BCEF" w14:textId="77777777" w:rsidR="00083BB8" w:rsidRPr="00463406" w:rsidRDefault="00083BB8" w:rsidP="00EF5DF0">
            <w:pPr>
              <w:pStyle w:val="Default"/>
              <w:rPr>
                <w:rFonts w:asciiTheme="minorHAnsi" w:hAnsiTheme="minorHAnsi" w:cstheme="minorHAnsi"/>
                <w:b/>
                <w:color w:val="000000" w:themeColor="text1"/>
                <w:sz w:val="16"/>
                <w:szCs w:val="16"/>
              </w:rPr>
            </w:pPr>
            <w:r w:rsidRPr="00463406">
              <w:rPr>
                <w:rFonts w:asciiTheme="minorHAnsi" w:hAnsiTheme="minorHAnsi" w:cstheme="minorHAnsi"/>
                <w:b/>
                <w:color w:val="000000" w:themeColor="text1"/>
                <w:sz w:val="16"/>
                <w:szCs w:val="16"/>
              </w:rPr>
              <w:t xml:space="preserve">Podmienka, že žiadateľ nie je v likvidácii a neporušil zákaz nelegálneho zamestnávania </w:t>
            </w:r>
          </w:p>
          <w:p w14:paraId="3C912E9B" w14:textId="2C4C7FD1" w:rsidR="00083BB8" w:rsidRPr="00463406" w:rsidRDefault="00083BB8" w:rsidP="00EF5DF0">
            <w:pPr>
              <w:pStyle w:val="Default"/>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463406">
              <w:rPr>
                <w:rStyle w:val="Odkaznapoznmkupodiarou"/>
                <w:rFonts w:asciiTheme="minorHAnsi" w:hAnsiTheme="minorHAnsi" w:cstheme="minorHAnsi"/>
                <w:color w:val="000000" w:themeColor="text1"/>
                <w:sz w:val="16"/>
                <w:szCs w:val="16"/>
              </w:rPr>
              <w:footnoteReference w:id="8"/>
            </w:r>
            <w:r w:rsidRPr="00463406">
              <w:rPr>
                <w:rFonts w:asciiTheme="minorHAnsi" w:hAnsiTheme="minorHAnsi" w:cstheme="minorHAnsi"/>
                <w:color w:val="000000" w:themeColor="text1"/>
                <w:sz w:val="16"/>
                <w:szCs w:val="16"/>
              </w:rPr>
              <w:t>. V priebehu trvania zmluvy o poskytnutí NFP táto skutočnosť podlieha oznamovacej povinnosti prijímateľa voči PPA.</w:t>
            </w:r>
          </w:p>
        </w:tc>
        <w:tc>
          <w:tcPr>
            <w:tcW w:w="5255" w:type="dxa"/>
            <w:vAlign w:val="center"/>
          </w:tcPr>
          <w:p w14:paraId="28B5B2FF" w14:textId="58127292"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313D9E8E" w14:textId="77777777" w:rsidTr="00AD4CEB">
        <w:tc>
          <w:tcPr>
            <w:tcW w:w="905" w:type="dxa"/>
            <w:vAlign w:val="center"/>
          </w:tcPr>
          <w:p w14:paraId="2D41C20F" w14:textId="2351BDC5" w:rsidR="00083BB8" w:rsidRPr="00463406" w:rsidRDefault="00347B3D" w:rsidP="008157C9">
            <w:pPr>
              <w:jc w:val="center"/>
              <w:rPr>
                <w:b/>
                <w:color w:val="000000" w:themeColor="text1"/>
                <w:sz w:val="16"/>
                <w:szCs w:val="16"/>
              </w:rPr>
            </w:pPr>
            <w:r w:rsidRPr="00463406">
              <w:rPr>
                <w:b/>
                <w:color w:val="000000" w:themeColor="text1"/>
                <w:sz w:val="16"/>
                <w:szCs w:val="16"/>
              </w:rPr>
              <w:t>2.8.2</w:t>
            </w:r>
          </w:p>
        </w:tc>
        <w:tc>
          <w:tcPr>
            <w:tcW w:w="8157" w:type="dxa"/>
            <w:vAlign w:val="center"/>
          </w:tcPr>
          <w:p w14:paraId="650D191A" w14:textId="77777777" w:rsidR="00083BB8" w:rsidRPr="00463406" w:rsidRDefault="00083BB8" w:rsidP="00EF5DF0">
            <w:pPr>
              <w:jc w:val="both"/>
              <w:rPr>
                <w:rFonts w:cstheme="minorHAnsi"/>
                <w:b/>
                <w:strike/>
                <w:color w:val="000000" w:themeColor="text1"/>
                <w:sz w:val="16"/>
                <w:szCs w:val="16"/>
              </w:rPr>
            </w:pPr>
            <w:r w:rsidRPr="00463406">
              <w:rPr>
                <w:rFonts w:cstheme="minorHAnsi"/>
                <w:b/>
                <w:color w:val="000000" w:themeColor="text1"/>
                <w:sz w:val="16"/>
                <w:szCs w:val="16"/>
              </w:rPr>
              <w:t xml:space="preserve">Žiadateľ nemá evidované nedoplatky poistného na zdravotné poistenie, sociálne poistenie a príspevkov na starobné dôchodkové poistenie </w:t>
            </w:r>
          </w:p>
          <w:p w14:paraId="4EBE735E" w14:textId="6E933B04" w:rsidR="00083BB8" w:rsidRPr="00463406" w:rsidRDefault="00083BB8"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Žiadateľ nesmie byť dlžníkom poistného na zdravotnom poistení v žiadnej zdravotnej poisťovni poskytujúcej verejné zdravotné poistenie v SR v sume vyššej ako 100 EUR vo vzťahu ku každej jednej zdravotnej poisťovni samostatne. Za dlžníka na zdravotnom poistení sa považuje subjekt (poistenec alebo platiteľ poistného), ktorý má nedoplatky na zdravotnom poistení v niektorej zo zdravotných poisťovní v celkovej sume vyššej ako 100 EUR. Žiadateľ nesmie byť dlžníkom poistného na sociálnom poistení (vrátane príspevkov na starobné dôchodkové sporenie) </w:t>
            </w:r>
            <w:r w:rsidRPr="00463406">
              <w:rPr>
                <w:rFonts w:cstheme="minorHAnsi"/>
                <w:bCs/>
                <w:color w:val="000000" w:themeColor="text1"/>
                <w:sz w:val="16"/>
                <w:szCs w:val="16"/>
              </w:rPr>
              <w:t>v sume vyššej ako 40 EUR</w:t>
            </w:r>
            <w:r w:rsidRPr="00463406">
              <w:rPr>
                <w:rFonts w:cstheme="minorHAnsi"/>
                <w:color w:val="000000" w:themeColor="text1"/>
                <w:sz w:val="16"/>
                <w:szCs w:val="16"/>
              </w:rPr>
              <w:t>. Predloženie splátkového kalendára, potvrdeného veriteľom, sa považuje za splnenie tejto podmienky poskytnutia príspevku.</w:t>
            </w:r>
          </w:p>
        </w:tc>
        <w:tc>
          <w:tcPr>
            <w:tcW w:w="5255" w:type="dxa"/>
            <w:vAlign w:val="center"/>
          </w:tcPr>
          <w:p w14:paraId="7B5CC6A5" w14:textId="56C21F2F"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3A9936F" w14:textId="77777777" w:rsidTr="00AD4CEB">
        <w:tc>
          <w:tcPr>
            <w:tcW w:w="905" w:type="dxa"/>
            <w:vAlign w:val="center"/>
          </w:tcPr>
          <w:p w14:paraId="71707555" w14:textId="4CFB05FB" w:rsidR="00083BB8" w:rsidRPr="00463406" w:rsidRDefault="00347B3D" w:rsidP="008157C9">
            <w:pPr>
              <w:jc w:val="center"/>
              <w:rPr>
                <w:b/>
                <w:color w:val="000000" w:themeColor="text1"/>
                <w:sz w:val="16"/>
                <w:szCs w:val="16"/>
              </w:rPr>
            </w:pPr>
            <w:r w:rsidRPr="00463406">
              <w:rPr>
                <w:b/>
                <w:color w:val="000000" w:themeColor="text1"/>
                <w:sz w:val="16"/>
                <w:szCs w:val="16"/>
              </w:rPr>
              <w:t>2.8.3</w:t>
            </w:r>
          </w:p>
        </w:tc>
        <w:tc>
          <w:tcPr>
            <w:tcW w:w="8157" w:type="dxa"/>
            <w:vAlign w:val="center"/>
          </w:tcPr>
          <w:p w14:paraId="76B8F62A" w14:textId="77777777" w:rsidR="00083BB8" w:rsidRPr="00463406" w:rsidRDefault="00083BB8"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463406">
              <w:rPr>
                <w:rStyle w:val="Odkaznapoznmkupodiarou"/>
                <w:rFonts w:cstheme="minorHAnsi"/>
                <w:b/>
                <w:color w:val="000000" w:themeColor="text1"/>
                <w:sz w:val="16"/>
                <w:szCs w:val="16"/>
              </w:rPr>
              <w:footnoteReference w:id="9"/>
            </w:r>
          </w:p>
          <w:p w14:paraId="025224AF" w14:textId="74DA7C79" w:rsidR="00083BB8" w:rsidRPr="00463406" w:rsidRDefault="00083BB8"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lastRenderedPageBreak/>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EF5DF0" w:rsidRPr="00463406">
              <w:rPr>
                <w:rFonts w:asciiTheme="minorHAnsi" w:hAnsiTheme="minorHAnsi" w:cstheme="minorHAnsi"/>
                <w:color w:val="000000" w:themeColor="text1"/>
                <w:sz w:val="16"/>
                <w:szCs w:val="16"/>
              </w:rPr>
              <w:t>zodpovednosti právnickej osoby.</w:t>
            </w:r>
          </w:p>
        </w:tc>
        <w:tc>
          <w:tcPr>
            <w:tcW w:w="5255" w:type="dxa"/>
            <w:vAlign w:val="center"/>
          </w:tcPr>
          <w:p w14:paraId="24560925" w14:textId="7033273C"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2E7331B" w14:textId="77777777" w:rsidTr="00AD4CEB">
        <w:tc>
          <w:tcPr>
            <w:tcW w:w="905" w:type="dxa"/>
            <w:vAlign w:val="center"/>
          </w:tcPr>
          <w:p w14:paraId="1F5DA319" w14:textId="7F573927" w:rsidR="00083BB8" w:rsidRPr="00463406" w:rsidRDefault="00347B3D" w:rsidP="008157C9">
            <w:pPr>
              <w:jc w:val="center"/>
              <w:rPr>
                <w:b/>
                <w:color w:val="000000" w:themeColor="text1"/>
                <w:sz w:val="16"/>
                <w:szCs w:val="16"/>
              </w:rPr>
            </w:pPr>
            <w:r w:rsidRPr="00463406">
              <w:rPr>
                <w:b/>
                <w:color w:val="000000" w:themeColor="text1"/>
                <w:sz w:val="16"/>
                <w:szCs w:val="16"/>
              </w:rPr>
              <w:t>2.8.4</w:t>
            </w:r>
          </w:p>
        </w:tc>
        <w:tc>
          <w:tcPr>
            <w:tcW w:w="8157" w:type="dxa"/>
            <w:vAlign w:val="center"/>
          </w:tcPr>
          <w:p w14:paraId="59D2BFFA"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ani jeho štatutárny orgán, ani žiadny člen štatutárneho orgánu, ani prokurista/i, ani osoba splnomocnená zastupovať ho v konaní o </w:t>
            </w:r>
            <w:proofErr w:type="spellStart"/>
            <w:r w:rsidRPr="00463406">
              <w:rPr>
                <w:rFonts w:cstheme="minorHAnsi"/>
                <w:b/>
                <w:color w:val="000000" w:themeColor="text1"/>
                <w:sz w:val="16"/>
                <w:szCs w:val="16"/>
              </w:rPr>
              <w:t>ŽoNFP</w:t>
            </w:r>
            <w:proofErr w:type="spellEnd"/>
            <w:r w:rsidRPr="00463406">
              <w:rPr>
                <w:rFonts w:cstheme="minorHAnsi"/>
                <w:b/>
                <w:color w:val="000000" w:themeColor="text1"/>
                <w:sz w:val="16"/>
                <w:szCs w:val="16"/>
              </w:rPr>
              <w:t xml:space="preserve"> neboli právoplatne odsúdení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w:t>
            </w:r>
            <w:r w:rsidRPr="00463406">
              <w:rPr>
                <w:rStyle w:val="Odkaznapoznmkupodiarou"/>
                <w:rFonts w:cstheme="minorHAnsi"/>
                <w:b/>
                <w:color w:val="000000" w:themeColor="text1"/>
                <w:sz w:val="16"/>
                <w:szCs w:val="16"/>
              </w:rPr>
              <w:footnoteReference w:id="10"/>
            </w:r>
          </w:p>
          <w:p w14:paraId="051BBC35"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463406">
              <w:rPr>
                <w:rFonts w:cstheme="minorHAnsi"/>
                <w:strike/>
                <w:color w:val="000000" w:themeColor="text1"/>
                <w:sz w:val="16"/>
                <w:szCs w:val="16"/>
              </w:rPr>
              <w:t>e</w:t>
            </w:r>
            <w:r w:rsidRPr="00463406">
              <w:rPr>
                <w:rFonts w:cstheme="minorHAnsi"/>
                <w:color w:val="000000" w:themeColor="text1"/>
                <w:sz w:val="16"/>
                <w:szCs w:val="16"/>
              </w:rPr>
              <w:t xml:space="preserve"> ku dňu predloženia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w:t>
            </w:r>
            <w:r w:rsidRPr="00463406">
              <w:rPr>
                <w:rFonts w:cstheme="minorHAnsi"/>
                <w:bCs/>
                <w:iCs/>
                <w:color w:val="000000" w:themeColor="text1"/>
                <w:sz w:val="16"/>
                <w:szCs w:val="16"/>
              </w:rPr>
              <w:t>a to za každú osobu oprávnenú konať v mene žiadateľa</w:t>
            </w:r>
            <w:r w:rsidRPr="00463406">
              <w:rPr>
                <w:rFonts w:cstheme="minorHAnsi"/>
                <w:color w:val="000000" w:themeColor="text1"/>
                <w:sz w:val="16"/>
                <w:szCs w:val="16"/>
              </w:rPr>
              <w:t xml:space="preserve">. Udelený súhlas pre poskytnutie výpisu z registra trestov bude využitý </w:t>
            </w:r>
            <w:r w:rsidRPr="00463406">
              <w:rPr>
                <w:rFonts w:cstheme="minorHAnsi"/>
                <w:b/>
                <w:color w:val="000000" w:themeColor="text1"/>
                <w:sz w:val="16"/>
                <w:szCs w:val="16"/>
              </w:rPr>
              <w:t>PPA na overenie splnenia podmienky poskytnutia príspevku prostredníctvom integračnej funkcie ITMS2014+</w:t>
            </w:r>
            <w:r w:rsidRPr="00463406">
              <w:rPr>
                <w:rFonts w:cstheme="minorHAnsi"/>
                <w:color w:val="000000" w:themeColor="text1"/>
                <w:sz w:val="16"/>
                <w:szCs w:val="16"/>
              </w:rPr>
              <w:t xml:space="preserve">, resp. údajov a informácií v úschovni dát </w:t>
            </w:r>
            <w:proofErr w:type="spellStart"/>
            <w:r w:rsidRPr="00463406">
              <w:rPr>
                <w:rFonts w:cstheme="minorHAnsi"/>
                <w:color w:val="000000" w:themeColor="text1"/>
                <w:sz w:val="16"/>
                <w:szCs w:val="16"/>
              </w:rPr>
              <w:t>OverSi</w:t>
            </w:r>
            <w:proofErr w:type="spellEnd"/>
            <w:r w:rsidRPr="00463406">
              <w:rPr>
                <w:rFonts w:cstheme="minorHAnsi"/>
                <w:color w:val="000000" w:themeColor="text1"/>
                <w:sz w:val="16"/>
                <w:szCs w:val="16"/>
              </w:rPr>
              <w:t xml:space="preserve"> prostredníctvom webového sídla: </w:t>
            </w:r>
            <w:hyperlink r:id="rId13" w:history="1">
              <w:r w:rsidRPr="00463406">
                <w:rPr>
                  <w:rStyle w:val="Hypertextovprepojenie"/>
                  <w:rFonts w:cstheme="minorHAnsi"/>
                  <w:color w:val="000000" w:themeColor="text1"/>
                  <w:sz w:val="16"/>
                  <w:szCs w:val="16"/>
                </w:rPr>
                <w:t>https://oversi.gov.sk/</w:t>
              </w:r>
            </w:hyperlink>
            <w:r w:rsidRPr="00463406">
              <w:rPr>
                <w:rStyle w:val="Hypertextovprepojenie"/>
                <w:rFonts w:cstheme="minorHAnsi"/>
                <w:color w:val="000000" w:themeColor="text1"/>
                <w:sz w:val="16"/>
                <w:szCs w:val="16"/>
              </w:rPr>
              <w:t xml:space="preserve"> - len v prípade nefunkčnosti integračnej akcie v </w:t>
            </w:r>
            <w:r w:rsidRPr="00463406">
              <w:rPr>
                <w:rFonts w:cstheme="minorHAnsi"/>
                <w:color w:val="000000" w:themeColor="text1"/>
                <w:sz w:val="16"/>
                <w:szCs w:val="16"/>
              </w:rPr>
              <w:t xml:space="preserve">ITMS2014+. </w:t>
            </w:r>
          </w:p>
          <w:p w14:paraId="140FDD54"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Súhlas udeľuje dotknutá fyzická osoba. V prípade viacerých osôb je potrebné, aby súhlas udelila každá fyzická osoba samostatne na samostatnom tlačive. </w:t>
            </w:r>
          </w:p>
          <w:p w14:paraId="3FAA891A"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mesiac ku dňu predloženia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w:t>
            </w:r>
          </w:p>
          <w:p w14:paraId="0C5A7D05" w14:textId="77777777" w:rsidR="00EF5DF0" w:rsidRPr="00463406" w:rsidRDefault="00EF5DF0"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463406">
              <w:rPr>
                <w:rFonts w:cstheme="minorHAnsi"/>
                <w:color w:val="000000" w:themeColor="text1"/>
                <w:sz w:val="16"/>
                <w:szCs w:val="16"/>
              </w:rPr>
              <w:t>OverSi</w:t>
            </w:r>
            <w:proofErr w:type="spellEnd"/>
            <w:r w:rsidRPr="00463406">
              <w:rPr>
                <w:rFonts w:cstheme="minorHAnsi"/>
                <w:color w:val="000000" w:themeColor="text1"/>
                <w:sz w:val="16"/>
                <w:szCs w:val="16"/>
              </w:rPr>
              <w:t xml:space="preserve"> prostredníctvom webového sídla: </w:t>
            </w:r>
            <w:hyperlink r:id="rId14" w:history="1">
              <w:r w:rsidRPr="00463406">
                <w:rPr>
                  <w:rStyle w:val="Hypertextovprepojenie"/>
                  <w:rFonts w:eastAsia="Arial Unicode MS" w:cstheme="minorHAnsi"/>
                  <w:color w:val="000000" w:themeColor="text1"/>
                  <w:sz w:val="16"/>
                  <w:szCs w:val="16"/>
                </w:rPr>
                <w:t>https://oversi.gov.sk/</w:t>
              </w:r>
            </w:hyperlink>
            <w:r w:rsidRPr="00463406">
              <w:rPr>
                <w:rFonts w:cstheme="minorHAnsi"/>
                <w:color w:val="000000" w:themeColor="text1"/>
                <w:sz w:val="16"/>
                <w:szCs w:val="16"/>
              </w:rPr>
              <w:t xml:space="preserve">, PPA vyzve žiadateľa na predloženie výpisu z registra trestov, ktorý nie je starší ako 1 mesiac ku dňu doplnenia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w:t>
            </w:r>
          </w:p>
          <w:p w14:paraId="067AE2BD"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6646C3A1" w14:textId="3B75E38F" w:rsidR="00083BB8" w:rsidRPr="00463406" w:rsidRDefault="00EF5DF0" w:rsidP="00EF5DF0">
            <w:pPr>
              <w:jc w:val="both"/>
              <w:rPr>
                <w:rFonts w:cstheme="minorHAnsi"/>
                <w:b/>
                <w:bCs/>
                <w:iCs/>
                <w:color w:val="000000" w:themeColor="text1"/>
                <w:sz w:val="16"/>
                <w:szCs w:val="16"/>
              </w:rPr>
            </w:pPr>
            <w:r w:rsidRPr="00463406">
              <w:rPr>
                <w:rFonts w:cstheme="minorHAnsi"/>
                <w:b/>
                <w:color w:val="000000" w:themeColor="text1"/>
                <w:sz w:val="16"/>
                <w:szCs w:val="16"/>
              </w:rPr>
              <w:t xml:space="preserve">Ak v priebehu konania o </w:t>
            </w:r>
            <w:proofErr w:type="spellStart"/>
            <w:r w:rsidRPr="00463406">
              <w:rPr>
                <w:rFonts w:cstheme="minorHAnsi"/>
                <w:b/>
                <w:color w:val="000000" w:themeColor="text1"/>
                <w:sz w:val="16"/>
                <w:szCs w:val="16"/>
              </w:rPr>
              <w:t>ŽoNFP</w:t>
            </w:r>
            <w:proofErr w:type="spellEnd"/>
            <w:r w:rsidRPr="00463406">
              <w:rPr>
                <w:rFonts w:cstheme="minorHAnsi"/>
                <w:b/>
                <w:color w:val="000000" w:themeColor="text1"/>
                <w:sz w:val="16"/>
                <w:szCs w:val="16"/>
              </w:rPr>
              <w:t xml:space="preserve"> dôjde k zmene štatutárneho orgánu, resp. člena štatutárneho orgánu alebo k zmene či k doplneniu osoby splnomocnenej zastupovať žiadateľa v konaní a žiadateľ zasiela oznámenie o takejto zmene spolu s </w:t>
            </w:r>
            <w:r w:rsidRPr="00463406">
              <w:rPr>
                <w:rFonts w:cstheme="minorHAnsi"/>
                <w:b/>
                <w:bCs/>
                <w:iCs/>
                <w:color w:val="000000" w:themeColor="text1"/>
                <w:sz w:val="16"/>
                <w:szCs w:val="16"/>
              </w:rPr>
              <w:t xml:space="preserve">údajmi potrebnými na vyžiadanie výpisu z registra trestov alebo Výpisom z registra trestov </w:t>
            </w:r>
            <w:r w:rsidRPr="00463406">
              <w:rPr>
                <w:rFonts w:cstheme="minorHAnsi"/>
                <w:b/>
                <w:color w:val="000000" w:themeColor="text1"/>
                <w:sz w:val="16"/>
                <w:szCs w:val="16"/>
              </w:rPr>
              <w:t>nie starším ako 1 mesiac ku dňu zaslania oznámenia.</w:t>
            </w:r>
          </w:p>
        </w:tc>
        <w:tc>
          <w:tcPr>
            <w:tcW w:w="5255" w:type="dxa"/>
            <w:vAlign w:val="center"/>
          </w:tcPr>
          <w:p w14:paraId="43CBF79E" w14:textId="75752ED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21B98EB2" w14:textId="77777777" w:rsidTr="00AD4CEB">
        <w:tc>
          <w:tcPr>
            <w:tcW w:w="905" w:type="dxa"/>
            <w:vAlign w:val="center"/>
          </w:tcPr>
          <w:p w14:paraId="473FDBB6" w14:textId="47215F58" w:rsidR="00083BB8" w:rsidRPr="00463406" w:rsidRDefault="00347B3D" w:rsidP="008157C9">
            <w:pPr>
              <w:jc w:val="center"/>
              <w:rPr>
                <w:b/>
                <w:color w:val="000000" w:themeColor="text1"/>
                <w:sz w:val="16"/>
                <w:szCs w:val="16"/>
              </w:rPr>
            </w:pPr>
            <w:r w:rsidRPr="00463406">
              <w:rPr>
                <w:b/>
                <w:color w:val="000000" w:themeColor="text1"/>
                <w:sz w:val="16"/>
                <w:szCs w:val="16"/>
              </w:rPr>
              <w:t>2.8.5</w:t>
            </w:r>
          </w:p>
        </w:tc>
        <w:tc>
          <w:tcPr>
            <w:tcW w:w="8157" w:type="dxa"/>
            <w:vAlign w:val="center"/>
          </w:tcPr>
          <w:p w14:paraId="0105F5D1" w14:textId="77777777" w:rsidR="00EF5DF0" w:rsidRPr="00463406" w:rsidRDefault="00EF5DF0" w:rsidP="00EF5DF0">
            <w:pPr>
              <w:rPr>
                <w:rFonts w:cstheme="minorHAnsi"/>
                <w:b/>
                <w:color w:val="000000" w:themeColor="text1"/>
                <w:sz w:val="16"/>
                <w:szCs w:val="16"/>
              </w:rPr>
            </w:pPr>
            <w:r w:rsidRPr="00463406">
              <w:rPr>
                <w:rFonts w:cstheme="minorHAnsi"/>
                <w:b/>
                <w:color w:val="000000" w:themeColor="text1"/>
                <w:sz w:val="16"/>
                <w:szCs w:val="16"/>
              </w:rPr>
              <w:t>Podmienka, že žiadateľ je zapísaný v registri partnerov verejného sektora podľa osobitného predpisu</w:t>
            </w:r>
          </w:p>
          <w:p w14:paraId="5CB403DA" w14:textId="77777777" w:rsidR="00EF5DF0" w:rsidRPr="00463406" w:rsidRDefault="00EF5DF0" w:rsidP="00EF5DF0">
            <w:pPr>
              <w:tabs>
                <w:tab w:val="left" w:pos="1276"/>
              </w:tabs>
              <w:jc w:val="both"/>
              <w:rPr>
                <w:rFonts w:cstheme="minorHAnsi"/>
                <w:color w:val="000000" w:themeColor="text1"/>
                <w:sz w:val="16"/>
                <w:szCs w:val="16"/>
              </w:rPr>
            </w:pPr>
            <w:r w:rsidRPr="00463406">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xml:space="preserve">. o registri partnerov verejného sektora a o zmene a doplnení niektorých zákonov. </w:t>
            </w:r>
          </w:p>
          <w:p w14:paraId="0104B37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Podmienka sa nevzťahuje: </w:t>
            </w:r>
          </w:p>
          <w:p w14:paraId="2C6699E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na obec ako subjekt verejnej správy,</w:t>
            </w:r>
          </w:p>
          <w:p w14:paraId="772BF8E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 na subjekty podľa § 2 ods. 2 až 4 zákona o registri partnerov verejného sektora. </w:t>
            </w:r>
          </w:p>
          <w:p w14:paraId="77DC9E3E" w14:textId="6CF9B403" w:rsidR="00083BB8" w:rsidRPr="00463406" w:rsidRDefault="00EF5DF0" w:rsidP="00EF5DF0">
            <w:pPr>
              <w:jc w:val="both"/>
              <w:rPr>
                <w:rFonts w:cstheme="minorHAnsi"/>
                <w:bCs/>
                <w:color w:val="000000" w:themeColor="text1"/>
                <w:sz w:val="16"/>
                <w:szCs w:val="16"/>
              </w:rPr>
            </w:pPr>
            <w:r w:rsidRPr="00463406">
              <w:rPr>
                <w:rFonts w:cstheme="minorHAnsi"/>
                <w:bCs/>
                <w:iCs/>
                <w:color w:val="000000" w:themeColor="text1"/>
                <w:sz w:val="16"/>
                <w:szCs w:val="16"/>
                <w:u w:val="single"/>
              </w:rPr>
              <w:t xml:space="preserve">Podmienka má byť splnená najneskôr pred uzatvorením zmluvy o poskytnutí NFP. </w:t>
            </w:r>
            <w:r w:rsidRPr="00463406">
              <w:rPr>
                <w:rFonts w:cstheme="minorHAnsi"/>
                <w:color w:val="000000" w:themeColor="text1"/>
                <w:sz w:val="16"/>
                <w:szCs w:val="16"/>
              </w:rPr>
              <w:t>Zákonným predpokladom na uzavretie zmluvy o poskytnutí NFP je zápis žiadateľa v registri partnerov verejného sektora v zmysle osobitného predpisu.</w:t>
            </w:r>
          </w:p>
        </w:tc>
        <w:tc>
          <w:tcPr>
            <w:tcW w:w="5255" w:type="dxa"/>
            <w:vAlign w:val="center"/>
          </w:tcPr>
          <w:p w14:paraId="65AFBB83" w14:textId="2B92ECA9"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9A9B18D" w14:textId="77777777" w:rsidTr="00AD4CEB">
        <w:tc>
          <w:tcPr>
            <w:tcW w:w="905" w:type="dxa"/>
            <w:vAlign w:val="center"/>
          </w:tcPr>
          <w:p w14:paraId="003FAC7A" w14:textId="6712346F" w:rsidR="00083BB8" w:rsidRPr="00463406" w:rsidRDefault="00347B3D" w:rsidP="008157C9">
            <w:pPr>
              <w:jc w:val="center"/>
              <w:rPr>
                <w:b/>
                <w:color w:val="000000" w:themeColor="text1"/>
                <w:sz w:val="16"/>
                <w:szCs w:val="16"/>
              </w:rPr>
            </w:pPr>
            <w:r w:rsidRPr="00463406">
              <w:rPr>
                <w:b/>
                <w:color w:val="000000" w:themeColor="text1"/>
                <w:sz w:val="16"/>
                <w:szCs w:val="16"/>
              </w:rPr>
              <w:t>2.8.6</w:t>
            </w:r>
          </w:p>
        </w:tc>
        <w:tc>
          <w:tcPr>
            <w:tcW w:w="8157" w:type="dxa"/>
            <w:vAlign w:val="center"/>
          </w:tcPr>
          <w:p w14:paraId="21F9A1EF" w14:textId="77777777" w:rsidR="00EF5DF0" w:rsidRPr="00463406" w:rsidRDefault="00EF5DF0" w:rsidP="00EF5DF0">
            <w:pPr>
              <w:rPr>
                <w:rFonts w:cstheme="minorHAnsi"/>
                <w:b/>
                <w:iCs/>
                <w:color w:val="000000" w:themeColor="text1"/>
                <w:sz w:val="16"/>
                <w:szCs w:val="16"/>
              </w:rPr>
            </w:pPr>
            <w:r w:rsidRPr="00463406">
              <w:rPr>
                <w:rFonts w:cstheme="minorHAnsi"/>
                <w:b/>
                <w:bCs/>
                <w:color w:val="000000" w:themeColor="text1"/>
                <w:sz w:val="16"/>
                <w:szCs w:val="16"/>
              </w:rPr>
              <w:t>Podmienka realizácie investície na oprávnenom území</w:t>
            </w:r>
          </w:p>
          <w:p w14:paraId="00C616CF"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w:t>
            </w:r>
            <w:r w:rsidRPr="00463406">
              <w:rPr>
                <w:rFonts w:asciiTheme="minorHAnsi" w:hAnsiTheme="minorHAnsi" w:cstheme="minorHAnsi"/>
                <w:color w:val="000000" w:themeColor="text1"/>
                <w:sz w:val="16"/>
                <w:szCs w:val="16"/>
              </w:rPr>
              <w:lastRenderedPageBreak/>
              <w:t>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25C86537" w14:textId="4A65B387" w:rsidR="00083BB8" w:rsidRPr="00463406" w:rsidRDefault="00EF5DF0" w:rsidP="00EF5DF0">
            <w:pPr>
              <w:jc w:val="both"/>
              <w:rPr>
                <w:rFonts w:cstheme="minorHAnsi"/>
                <w:bCs/>
                <w:color w:val="000000" w:themeColor="text1"/>
                <w:sz w:val="16"/>
                <w:szCs w:val="16"/>
              </w:rPr>
            </w:pPr>
            <w:r w:rsidRPr="00463406">
              <w:rPr>
                <w:rFonts w:cstheme="minorHAnsi"/>
                <w:color w:val="000000" w:themeColor="text1"/>
                <w:sz w:val="16"/>
                <w:szCs w:val="16"/>
              </w:rPr>
              <w:t>Žiadateľ sa zaviaže, že bude využívať predmet projektu na účel uvedený v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tc>
        <w:tc>
          <w:tcPr>
            <w:tcW w:w="5255" w:type="dxa"/>
            <w:vAlign w:val="center"/>
          </w:tcPr>
          <w:p w14:paraId="13DFBEDC" w14:textId="3E8DE14B"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680722F1" w14:textId="77777777" w:rsidTr="00AD4CEB">
        <w:tc>
          <w:tcPr>
            <w:tcW w:w="905" w:type="dxa"/>
            <w:vAlign w:val="center"/>
          </w:tcPr>
          <w:p w14:paraId="62113175" w14:textId="1826F229" w:rsidR="00083BB8" w:rsidRPr="00463406" w:rsidRDefault="00347B3D" w:rsidP="008157C9">
            <w:pPr>
              <w:jc w:val="center"/>
              <w:rPr>
                <w:b/>
                <w:color w:val="000000" w:themeColor="text1"/>
                <w:sz w:val="16"/>
                <w:szCs w:val="16"/>
              </w:rPr>
            </w:pPr>
            <w:r w:rsidRPr="00463406">
              <w:rPr>
                <w:b/>
                <w:color w:val="000000" w:themeColor="text1"/>
                <w:sz w:val="16"/>
                <w:szCs w:val="16"/>
              </w:rPr>
              <w:t>2.8.7</w:t>
            </w:r>
          </w:p>
        </w:tc>
        <w:tc>
          <w:tcPr>
            <w:tcW w:w="8157" w:type="dxa"/>
            <w:vAlign w:val="center"/>
          </w:tcPr>
          <w:p w14:paraId="48A3412D" w14:textId="44B283D3" w:rsidR="00083BB8" w:rsidRPr="00463406" w:rsidRDefault="00EF5DF0" w:rsidP="00F15CD7">
            <w:pPr>
              <w:rPr>
                <w:rFonts w:cstheme="minorHAnsi"/>
                <w:b/>
                <w:iCs/>
                <w:color w:val="000000" w:themeColor="text1"/>
                <w:sz w:val="16"/>
                <w:szCs w:val="16"/>
              </w:rPr>
            </w:pPr>
            <w:r w:rsidRPr="00463406">
              <w:rPr>
                <w:rFonts w:cstheme="minorHAnsi"/>
                <w:b/>
                <w:iCs/>
                <w:color w:val="000000" w:themeColor="text1"/>
                <w:sz w:val="16"/>
                <w:szCs w:val="16"/>
              </w:rPr>
              <w:t xml:space="preserve">Podmienky týkajúce sa štátnej pomoci a vyplývajúce zo schém štátnej pomoci/pomoci de </w:t>
            </w:r>
            <w:proofErr w:type="spellStart"/>
            <w:r w:rsidRPr="00463406">
              <w:rPr>
                <w:rFonts w:cstheme="minorHAnsi"/>
                <w:b/>
                <w:iCs/>
                <w:color w:val="000000" w:themeColor="text1"/>
                <w:sz w:val="16"/>
                <w:szCs w:val="16"/>
              </w:rPr>
              <w:t>minimis</w:t>
            </w:r>
            <w:proofErr w:type="spellEnd"/>
            <w:r w:rsidRPr="00463406">
              <w:rPr>
                <w:rStyle w:val="Odkaznapoznmkupodiarou"/>
                <w:rFonts w:cstheme="minorHAnsi"/>
                <w:b/>
                <w:iCs/>
                <w:color w:val="000000" w:themeColor="text1"/>
                <w:sz w:val="16"/>
                <w:szCs w:val="16"/>
              </w:rPr>
              <w:footnoteReference w:id="11"/>
            </w:r>
          </w:p>
        </w:tc>
        <w:tc>
          <w:tcPr>
            <w:tcW w:w="5255" w:type="dxa"/>
            <w:vAlign w:val="center"/>
          </w:tcPr>
          <w:p w14:paraId="3A0835DD" w14:textId="6408C22D"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5ABBEBC9" w14:textId="77777777" w:rsidTr="00AD4CEB">
        <w:tc>
          <w:tcPr>
            <w:tcW w:w="905" w:type="dxa"/>
            <w:vAlign w:val="center"/>
          </w:tcPr>
          <w:p w14:paraId="4559BE53" w14:textId="65BD35B9" w:rsidR="00083BB8" w:rsidRPr="00463406" w:rsidRDefault="00347B3D" w:rsidP="008157C9">
            <w:pPr>
              <w:jc w:val="center"/>
              <w:rPr>
                <w:b/>
                <w:color w:val="000000" w:themeColor="text1"/>
                <w:sz w:val="16"/>
                <w:szCs w:val="16"/>
              </w:rPr>
            </w:pPr>
            <w:r w:rsidRPr="00463406">
              <w:rPr>
                <w:b/>
                <w:color w:val="000000" w:themeColor="text1"/>
                <w:sz w:val="16"/>
                <w:szCs w:val="16"/>
              </w:rPr>
              <w:t>2.8.8</w:t>
            </w:r>
          </w:p>
        </w:tc>
        <w:tc>
          <w:tcPr>
            <w:tcW w:w="8157" w:type="dxa"/>
            <w:vAlign w:val="center"/>
          </w:tcPr>
          <w:p w14:paraId="574AE879" w14:textId="77777777" w:rsidR="00EF5DF0" w:rsidRPr="00463406" w:rsidRDefault="00EF5DF0" w:rsidP="00EF5DF0">
            <w:pPr>
              <w:jc w:val="both"/>
              <w:rPr>
                <w:rFonts w:cstheme="minorHAnsi"/>
                <w:b/>
                <w:bCs/>
                <w:color w:val="000000" w:themeColor="text1"/>
                <w:sz w:val="16"/>
                <w:szCs w:val="16"/>
              </w:rPr>
            </w:pPr>
            <w:r w:rsidRPr="00463406">
              <w:rPr>
                <w:rFonts w:cstheme="minorHAnsi"/>
                <w:b/>
                <w:bCs/>
                <w:color w:val="000000" w:themeColor="text1"/>
                <w:sz w:val="16"/>
                <w:szCs w:val="16"/>
              </w:rPr>
              <w:t>Podmienka oprávnenosti z hľadiska preukázania súladu s požiadavkami v oblasti posudzovania vplyvov navrhovanej činnosti na životné prostredie</w:t>
            </w:r>
          </w:p>
          <w:p w14:paraId="1EE74CEC" w14:textId="45D04B9D"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Každá investičná operácia, ak sa na ňu vzťahuje zákon č. 24/2006 </w:t>
            </w:r>
            <w:proofErr w:type="spellStart"/>
            <w:r w:rsidRPr="00463406">
              <w:rPr>
                <w:rFonts w:asciiTheme="minorHAnsi" w:hAnsiTheme="minorHAnsi" w:cstheme="minorHAnsi"/>
                <w:color w:val="000000" w:themeColor="text1"/>
                <w:sz w:val="16"/>
                <w:szCs w:val="16"/>
              </w:rPr>
              <w:t>Z.z</w:t>
            </w:r>
            <w:proofErr w:type="spellEnd"/>
            <w:r w:rsidRPr="00463406">
              <w:rPr>
                <w:rFonts w:asciiTheme="minorHAnsi" w:hAnsiTheme="minorHAnsi" w:cstheme="minorHAnsi"/>
                <w:color w:val="000000" w:themeColor="text1"/>
                <w:sz w:val="16"/>
                <w:szCs w:val="16"/>
              </w:rPr>
              <w:t>. o posudzovaní vplyvov na životné prostredie, musí byť vopred posúdená na základe tohto zákona</w:t>
            </w:r>
            <w:r w:rsidRPr="00B256F5">
              <w:rPr>
                <w:rStyle w:val="Odkaznapoznmkupodiarou"/>
                <w:rFonts w:asciiTheme="minorHAnsi" w:eastAsiaTheme="majorEastAsia" w:hAnsiTheme="minorHAnsi" w:cstheme="minorHAnsi"/>
                <w:color w:val="000000" w:themeColor="text1"/>
                <w:sz w:val="16"/>
                <w:szCs w:val="16"/>
              </w:rPr>
              <w:footnoteReference w:id="12"/>
            </w:r>
            <w:r w:rsidRPr="00B256F5">
              <w:rPr>
                <w:rFonts w:asciiTheme="minorHAnsi" w:hAnsiTheme="minorHAnsi" w:cstheme="minorHAnsi"/>
                <w:color w:val="000000" w:themeColor="text1"/>
                <w:sz w:val="16"/>
                <w:szCs w:val="16"/>
              </w:rPr>
              <w:t xml:space="preserve">. </w:t>
            </w:r>
          </w:p>
        </w:tc>
        <w:tc>
          <w:tcPr>
            <w:tcW w:w="5255" w:type="dxa"/>
            <w:vAlign w:val="center"/>
          </w:tcPr>
          <w:p w14:paraId="2A7EBA40" w14:textId="3F0E2093"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4584EC76" w14:textId="77777777" w:rsidTr="00AD4CEB">
        <w:tc>
          <w:tcPr>
            <w:tcW w:w="905" w:type="dxa"/>
            <w:vAlign w:val="center"/>
          </w:tcPr>
          <w:p w14:paraId="08CAD2FE" w14:textId="5D4F8257" w:rsidR="00083BB8" w:rsidRPr="00463406" w:rsidRDefault="00347B3D" w:rsidP="008157C9">
            <w:pPr>
              <w:jc w:val="center"/>
              <w:rPr>
                <w:b/>
                <w:color w:val="000000" w:themeColor="text1"/>
                <w:sz w:val="16"/>
                <w:szCs w:val="16"/>
              </w:rPr>
            </w:pPr>
            <w:r w:rsidRPr="00463406">
              <w:rPr>
                <w:b/>
                <w:color w:val="000000" w:themeColor="text1"/>
                <w:sz w:val="16"/>
                <w:szCs w:val="16"/>
              </w:rPr>
              <w:t>2.8.9</w:t>
            </w:r>
          </w:p>
        </w:tc>
        <w:tc>
          <w:tcPr>
            <w:tcW w:w="8157" w:type="dxa"/>
            <w:vAlign w:val="center"/>
          </w:tcPr>
          <w:p w14:paraId="127688FF"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Žiadateľ nemá záväzky voči štátu po lehote splatnosti; voči žiadateľovi a na majetok, ktorý je predmetom projektu, nie je vedený výkon rozhodnutia, čo neplatí, v prípadoch ak:</w:t>
            </w:r>
          </w:p>
          <w:p w14:paraId="687253D5"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je žiadateľom subjekt verejnej správy alebo</w:t>
            </w:r>
          </w:p>
          <w:p w14:paraId="0507113D"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je žiadateľom štátny podnik alebo</w:t>
            </w:r>
          </w:p>
          <w:p w14:paraId="7B2CF220"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xml:space="preserve">. </w:t>
            </w:r>
            <w:r w:rsidRPr="00463406">
              <w:rPr>
                <w:rFonts w:cstheme="minorHAnsi"/>
                <w:iCs/>
                <w:color w:val="000000" w:themeColor="text1"/>
                <w:sz w:val="16"/>
                <w:szCs w:val="16"/>
              </w:rPr>
              <w:t xml:space="preserve">o pozemkových spoločenstvách </w:t>
            </w:r>
            <w:r w:rsidRPr="00463406">
              <w:rPr>
                <w:rFonts w:cstheme="minorHAnsi"/>
                <w:color w:val="000000" w:themeColor="text1"/>
                <w:sz w:val="16"/>
                <w:szCs w:val="16"/>
              </w:rPr>
              <w:t>v znení neskorších predpisov.</w:t>
            </w:r>
            <w:r w:rsidRPr="00463406">
              <w:rPr>
                <w:rFonts w:cstheme="minorHAnsi"/>
                <w:b/>
                <w:color w:val="000000" w:themeColor="text1"/>
                <w:sz w:val="16"/>
                <w:szCs w:val="16"/>
              </w:rPr>
              <w:t xml:space="preserve"> </w:t>
            </w:r>
          </w:p>
          <w:p w14:paraId="0651B2D6" w14:textId="77777777" w:rsidR="00EF5DF0" w:rsidRPr="00463406" w:rsidRDefault="00EF5DF0"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 8a ods. 4 zákona č. 523/2004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680CFD6A" w14:textId="2254DCCC" w:rsidR="00083BB8" w:rsidRPr="00463406" w:rsidRDefault="00EF5DF0" w:rsidP="00F15CD7">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Podmienka sa netýka výkonu rozhodnutia voči členom riadiacich a dozorných orgánov žiadateľa, ale je relevantná vo vzťahu k subjektu žiadateľa. </w:t>
            </w:r>
            <w:r w:rsidRPr="00463406">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Pr="00463406">
              <w:rPr>
                <w:rFonts w:cstheme="minorHAnsi"/>
                <w:color w:val="000000" w:themeColor="text1"/>
                <w:sz w:val="16"/>
                <w:szCs w:val="16"/>
              </w:rPr>
              <w:t xml:space="preserve"> Predloženie splátkového kalendára potvrdeného veriteľom sa považuje za splnenie tejto podmienky poskytnutia príspevku.</w:t>
            </w:r>
          </w:p>
        </w:tc>
        <w:tc>
          <w:tcPr>
            <w:tcW w:w="5255" w:type="dxa"/>
            <w:vAlign w:val="center"/>
          </w:tcPr>
          <w:p w14:paraId="5562AC9D" w14:textId="1C047448"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58D8056E" w14:textId="77777777" w:rsidTr="00AD4CEB">
        <w:tc>
          <w:tcPr>
            <w:tcW w:w="905" w:type="dxa"/>
            <w:vAlign w:val="center"/>
          </w:tcPr>
          <w:p w14:paraId="46628F65" w14:textId="42A0CD6D" w:rsidR="00083BB8" w:rsidRPr="00463406" w:rsidRDefault="00347B3D" w:rsidP="008157C9">
            <w:pPr>
              <w:jc w:val="center"/>
              <w:rPr>
                <w:b/>
                <w:color w:val="000000" w:themeColor="text1"/>
                <w:sz w:val="16"/>
                <w:szCs w:val="16"/>
              </w:rPr>
            </w:pPr>
            <w:r w:rsidRPr="00463406">
              <w:rPr>
                <w:b/>
                <w:color w:val="000000" w:themeColor="text1"/>
                <w:sz w:val="16"/>
                <w:szCs w:val="16"/>
              </w:rPr>
              <w:t>2.8.10</w:t>
            </w:r>
          </w:p>
        </w:tc>
        <w:tc>
          <w:tcPr>
            <w:tcW w:w="8157" w:type="dxa"/>
            <w:vAlign w:val="center"/>
          </w:tcPr>
          <w:p w14:paraId="0CD8C2C0"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463406">
              <w:rPr>
                <w:rStyle w:val="Odkaznapoznmkupodiarou"/>
                <w:rFonts w:cstheme="minorHAnsi"/>
                <w:b/>
                <w:color w:val="000000" w:themeColor="text1"/>
                <w:sz w:val="16"/>
                <w:szCs w:val="16"/>
              </w:rPr>
              <w:footnoteReference w:id="13"/>
            </w:r>
            <w:r w:rsidRPr="00463406">
              <w:rPr>
                <w:rFonts w:cstheme="minorHAnsi"/>
                <w:b/>
                <w:color w:val="000000" w:themeColor="text1"/>
                <w:sz w:val="16"/>
                <w:szCs w:val="16"/>
              </w:rPr>
              <w:t>.</w:t>
            </w:r>
          </w:p>
          <w:p w14:paraId="4E240230" w14:textId="299865F4"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tc>
        <w:tc>
          <w:tcPr>
            <w:tcW w:w="5255" w:type="dxa"/>
            <w:vAlign w:val="center"/>
          </w:tcPr>
          <w:p w14:paraId="5674C5E0" w14:textId="71EDAF91"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6AD0A206" w14:textId="77777777" w:rsidTr="00AD4CEB">
        <w:tc>
          <w:tcPr>
            <w:tcW w:w="905" w:type="dxa"/>
            <w:vAlign w:val="center"/>
          </w:tcPr>
          <w:p w14:paraId="521E52AA" w14:textId="4570D52B" w:rsidR="00083BB8" w:rsidRPr="00463406" w:rsidRDefault="00347B3D" w:rsidP="008157C9">
            <w:pPr>
              <w:jc w:val="center"/>
              <w:rPr>
                <w:b/>
                <w:color w:val="000000" w:themeColor="text1"/>
                <w:sz w:val="16"/>
                <w:szCs w:val="16"/>
              </w:rPr>
            </w:pPr>
            <w:r w:rsidRPr="00463406">
              <w:rPr>
                <w:b/>
                <w:color w:val="000000" w:themeColor="text1"/>
                <w:sz w:val="16"/>
                <w:szCs w:val="16"/>
              </w:rPr>
              <w:lastRenderedPageBreak/>
              <w:t>2.8.11</w:t>
            </w:r>
          </w:p>
        </w:tc>
        <w:tc>
          <w:tcPr>
            <w:tcW w:w="8157" w:type="dxa"/>
            <w:vAlign w:val="center"/>
          </w:tcPr>
          <w:p w14:paraId="3F4FBCDB" w14:textId="77777777" w:rsidR="00EF5DF0" w:rsidRPr="00463406" w:rsidRDefault="00EF5DF0" w:rsidP="00EF5DF0">
            <w:pPr>
              <w:rPr>
                <w:rFonts w:cstheme="minorHAnsi"/>
                <w:b/>
                <w:iCs/>
                <w:color w:val="000000" w:themeColor="text1"/>
                <w:sz w:val="16"/>
                <w:szCs w:val="16"/>
              </w:rPr>
            </w:pPr>
            <w:r w:rsidRPr="00463406">
              <w:rPr>
                <w:rFonts w:cstheme="minorHAnsi"/>
                <w:b/>
                <w:iCs/>
                <w:color w:val="000000" w:themeColor="text1"/>
                <w:sz w:val="16"/>
                <w:szCs w:val="16"/>
              </w:rPr>
              <w:t xml:space="preserve">Podmienka mať vysporiadané majetkovo-právne vzťahy a povolenia na realizáciu aktivít projektu </w:t>
            </w:r>
          </w:p>
          <w:p w14:paraId="705611FB" w14:textId="70672E6F" w:rsidR="00083BB8"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s výnimkou špecifických prípadov - vzťahuje sa len na investície do výstavby a rekonštrukcie objektov. </w:t>
            </w:r>
          </w:p>
        </w:tc>
        <w:tc>
          <w:tcPr>
            <w:tcW w:w="5255" w:type="dxa"/>
            <w:vAlign w:val="center"/>
          </w:tcPr>
          <w:p w14:paraId="30FCBC4D" w14:textId="46753D78"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2CE01B09" w14:textId="77777777" w:rsidTr="00AD4CEB">
        <w:tc>
          <w:tcPr>
            <w:tcW w:w="905" w:type="dxa"/>
            <w:vAlign w:val="center"/>
          </w:tcPr>
          <w:p w14:paraId="64949362" w14:textId="0C48FA79" w:rsidR="00083BB8" w:rsidRPr="00463406" w:rsidRDefault="00347B3D" w:rsidP="008157C9">
            <w:pPr>
              <w:jc w:val="center"/>
              <w:rPr>
                <w:b/>
                <w:color w:val="000000" w:themeColor="text1"/>
                <w:sz w:val="16"/>
                <w:szCs w:val="16"/>
              </w:rPr>
            </w:pPr>
            <w:r w:rsidRPr="00463406">
              <w:rPr>
                <w:b/>
                <w:color w:val="000000" w:themeColor="text1"/>
                <w:sz w:val="16"/>
                <w:szCs w:val="16"/>
              </w:rPr>
              <w:t>2.8.12</w:t>
            </w:r>
          </w:p>
        </w:tc>
        <w:tc>
          <w:tcPr>
            <w:tcW w:w="8157" w:type="dxa"/>
            <w:vAlign w:val="center"/>
          </w:tcPr>
          <w:p w14:paraId="79549896"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32E6F024" w14:textId="6742961F" w:rsidR="00083BB8" w:rsidRPr="00463406" w:rsidRDefault="00EF5DF0" w:rsidP="003F4F89">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V priebehu trvania zmluvy o poskytnutí NFP táto skutočnosť podlieha oznamovacej povinnosti prijímateľa voči PPA.</w:t>
            </w:r>
          </w:p>
        </w:tc>
        <w:tc>
          <w:tcPr>
            <w:tcW w:w="5255" w:type="dxa"/>
            <w:vAlign w:val="center"/>
          </w:tcPr>
          <w:p w14:paraId="6097713D" w14:textId="1AC3FEBC"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9F130B3" w14:textId="77777777" w:rsidTr="00AD4CEB">
        <w:tc>
          <w:tcPr>
            <w:tcW w:w="905" w:type="dxa"/>
            <w:vAlign w:val="center"/>
          </w:tcPr>
          <w:p w14:paraId="1FE59CA4" w14:textId="1659CD27" w:rsidR="00083BB8" w:rsidRPr="00463406" w:rsidRDefault="00347B3D" w:rsidP="008157C9">
            <w:pPr>
              <w:jc w:val="center"/>
              <w:rPr>
                <w:b/>
                <w:color w:val="000000" w:themeColor="text1"/>
                <w:sz w:val="16"/>
                <w:szCs w:val="16"/>
              </w:rPr>
            </w:pPr>
            <w:r w:rsidRPr="00463406">
              <w:rPr>
                <w:b/>
                <w:color w:val="000000" w:themeColor="text1"/>
                <w:sz w:val="16"/>
                <w:szCs w:val="16"/>
              </w:rPr>
              <w:t>2.8.13</w:t>
            </w:r>
          </w:p>
        </w:tc>
        <w:tc>
          <w:tcPr>
            <w:tcW w:w="8157" w:type="dxa"/>
            <w:vAlign w:val="center"/>
          </w:tcPr>
          <w:p w14:paraId="4BDE4419" w14:textId="77777777" w:rsidR="00EF5DF0" w:rsidRPr="00463406" w:rsidRDefault="00EF5DF0" w:rsidP="00EF5DF0">
            <w:pPr>
              <w:rPr>
                <w:rFonts w:cstheme="minorHAnsi"/>
                <w:b/>
                <w:color w:val="000000" w:themeColor="text1"/>
                <w:sz w:val="16"/>
                <w:szCs w:val="16"/>
              </w:rPr>
            </w:pPr>
            <w:r w:rsidRPr="00463406">
              <w:rPr>
                <w:rFonts w:cstheme="minorHAnsi"/>
                <w:b/>
                <w:color w:val="000000" w:themeColor="text1"/>
                <w:sz w:val="16"/>
                <w:szCs w:val="16"/>
              </w:rPr>
              <w:t>Podmienka, že investícia musí byť v súlade s normami EÚ a SR, týkajúcimi sa danej investície</w:t>
            </w:r>
          </w:p>
          <w:p w14:paraId="46B6FA06" w14:textId="0D7ED39C" w:rsidR="00083BB8" w:rsidRPr="00463406" w:rsidRDefault="00EF5DF0" w:rsidP="00F15CD7">
            <w:pPr>
              <w:pStyle w:val="Default"/>
              <w:keepLines/>
              <w:widowControl w:val="0"/>
              <w:jc w:val="both"/>
              <w:rPr>
                <w:rFonts w:asciiTheme="minorHAnsi" w:hAnsiTheme="minorHAnsi" w:cstheme="minorHAnsi"/>
                <w:b/>
                <w:bCs/>
                <w:iCs/>
                <w:color w:val="000000" w:themeColor="text1"/>
                <w:sz w:val="16"/>
                <w:szCs w:val="16"/>
              </w:rPr>
            </w:pPr>
            <w:r w:rsidRPr="00463406">
              <w:rPr>
                <w:rFonts w:asciiTheme="minorHAnsi" w:hAnsiTheme="minorHAnsi" w:cstheme="minorHAnsi"/>
                <w:b/>
                <w:color w:val="000000" w:themeColor="text1"/>
                <w:sz w:val="16"/>
                <w:szCs w:val="16"/>
              </w:rPr>
              <w:t xml:space="preserve">Investícia musí byť v súlade s normami EÚ a SR, týkajúcimi sa danej investície. </w:t>
            </w:r>
            <w:r w:rsidRPr="0085322B">
              <w:rPr>
                <w:rFonts w:asciiTheme="minorHAnsi" w:hAnsiTheme="minorHAnsi" w:cstheme="minorHAnsi"/>
                <w:strike/>
                <w:color w:val="00B050"/>
                <w:sz w:val="16"/>
                <w:szCs w:val="16"/>
              </w:rPr>
              <w:t xml:space="preserve">Podmienka poskytnutia príspevku sa na </w:t>
            </w:r>
            <w:proofErr w:type="spellStart"/>
            <w:r w:rsidRPr="0085322B">
              <w:rPr>
                <w:rFonts w:asciiTheme="minorHAnsi" w:hAnsiTheme="minorHAnsi" w:cstheme="minorHAnsi"/>
                <w:strike/>
                <w:color w:val="00B050"/>
                <w:sz w:val="16"/>
                <w:szCs w:val="16"/>
              </w:rPr>
              <w:t>podopatrenie</w:t>
            </w:r>
            <w:proofErr w:type="spellEnd"/>
            <w:r w:rsidRPr="0085322B">
              <w:rPr>
                <w:rFonts w:asciiTheme="minorHAnsi" w:hAnsiTheme="minorHAnsi" w:cstheme="minorHAnsi"/>
                <w:strike/>
                <w:color w:val="00B050"/>
                <w:sz w:val="16"/>
                <w:szCs w:val="16"/>
              </w:rPr>
              <w:t xml:space="preserve"> 6.1</w:t>
            </w:r>
            <w:r w:rsidR="005525CE" w:rsidRPr="0085322B">
              <w:rPr>
                <w:rFonts w:asciiTheme="minorHAnsi" w:hAnsiTheme="minorHAnsi" w:cstheme="minorHAnsi"/>
                <w:strike/>
                <w:color w:val="00B050"/>
                <w:sz w:val="16"/>
                <w:szCs w:val="16"/>
              </w:rPr>
              <w:t xml:space="preserve"> </w:t>
            </w:r>
            <w:r w:rsidRPr="0085322B">
              <w:rPr>
                <w:rFonts w:asciiTheme="minorHAnsi" w:hAnsiTheme="minorHAnsi" w:cstheme="minorHAnsi"/>
                <w:strike/>
                <w:color w:val="00B050"/>
                <w:sz w:val="16"/>
                <w:szCs w:val="16"/>
              </w:rPr>
              <w:t xml:space="preserve">a </w:t>
            </w:r>
            <w:proofErr w:type="spellStart"/>
            <w:r w:rsidRPr="0085322B">
              <w:rPr>
                <w:rFonts w:asciiTheme="minorHAnsi" w:hAnsiTheme="minorHAnsi" w:cstheme="minorHAnsi"/>
                <w:strike/>
                <w:color w:val="00B050"/>
                <w:sz w:val="16"/>
                <w:szCs w:val="16"/>
              </w:rPr>
              <w:t>podopatrenie</w:t>
            </w:r>
            <w:proofErr w:type="spellEnd"/>
            <w:r w:rsidRPr="0085322B">
              <w:rPr>
                <w:rFonts w:asciiTheme="minorHAnsi" w:hAnsiTheme="minorHAnsi" w:cstheme="minorHAnsi"/>
                <w:strike/>
                <w:color w:val="00B050"/>
                <w:sz w:val="16"/>
                <w:szCs w:val="16"/>
              </w:rPr>
              <w:t xml:space="preserve"> 6.3 nevzťahuje.</w:t>
            </w:r>
          </w:p>
        </w:tc>
        <w:tc>
          <w:tcPr>
            <w:tcW w:w="5255" w:type="dxa"/>
            <w:vAlign w:val="center"/>
          </w:tcPr>
          <w:p w14:paraId="74A285BA" w14:textId="6C10397A"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1D5A806" w14:textId="77777777" w:rsidTr="00AD4CEB">
        <w:tc>
          <w:tcPr>
            <w:tcW w:w="905" w:type="dxa"/>
            <w:vAlign w:val="center"/>
          </w:tcPr>
          <w:p w14:paraId="0EE3B5B5" w14:textId="7E5074BF" w:rsidR="00083BB8" w:rsidRPr="00463406" w:rsidRDefault="00347B3D" w:rsidP="008157C9">
            <w:pPr>
              <w:jc w:val="center"/>
              <w:rPr>
                <w:b/>
                <w:color w:val="000000" w:themeColor="text1"/>
                <w:sz w:val="16"/>
                <w:szCs w:val="16"/>
              </w:rPr>
            </w:pPr>
            <w:r w:rsidRPr="00463406">
              <w:rPr>
                <w:b/>
                <w:color w:val="000000" w:themeColor="text1"/>
                <w:sz w:val="16"/>
                <w:szCs w:val="16"/>
              </w:rPr>
              <w:t>2.8.14</w:t>
            </w:r>
          </w:p>
        </w:tc>
        <w:tc>
          <w:tcPr>
            <w:tcW w:w="8157" w:type="dxa"/>
            <w:vAlign w:val="center"/>
          </w:tcPr>
          <w:p w14:paraId="702278B9"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757E4C3D" w14:textId="77777777" w:rsidR="00EF5DF0" w:rsidRPr="00463406" w:rsidRDefault="00EF5DF0" w:rsidP="00F15CD7">
            <w:pPr>
              <w:pStyle w:val="Odsekzoznamu"/>
              <w:numPr>
                <w:ilvl w:val="1"/>
                <w:numId w:val="34"/>
              </w:numPr>
              <w:tabs>
                <w:tab w:val="left" w:pos="1276"/>
              </w:tabs>
              <w:suppressAutoHyphens/>
              <w:ind w:left="352" w:hanging="283"/>
              <w:rPr>
                <w:rFonts w:cstheme="minorHAnsi"/>
                <w:color w:val="000000" w:themeColor="text1"/>
                <w:sz w:val="16"/>
                <w:szCs w:val="16"/>
              </w:rPr>
            </w:pPr>
            <w:r w:rsidRPr="00463406">
              <w:rPr>
                <w:rFonts w:cstheme="minorHAnsi"/>
                <w:color w:val="000000" w:themeColor="text1"/>
                <w:sz w:val="16"/>
                <w:szCs w:val="16"/>
              </w:rPr>
              <w:t>skončenia alebo premiestnenia produktívnej činnosti mimo Slovenska;</w:t>
            </w:r>
          </w:p>
          <w:p w14:paraId="093FA3E5" w14:textId="77777777" w:rsidR="00EF5DF0" w:rsidRPr="00463406" w:rsidRDefault="00EF5DF0" w:rsidP="00F15CD7">
            <w:pPr>
              <w:pStyle w:val="Odsekzoznamu"/>
              <w:numPr>
                <w:ilvl w:val="1"/>
                <w:numId w:val="34"/>
              </w:numPr>
              <w:tabs>
                <w:tab w:val="left" w:pos="1276"/>
              </w:tabs>
              <w:suppressAutoHyphens/>
              <w:ind w:left="352" w:hanging="283"/>
              <w:jc w:val="both"/>
              <w:rPr>
                <w:rFonts w:cstheme="minorHAnsi"/>
                <w:color w:val="000000" w:themeColor="text1"/>
                <w:sz w:val="16"/>
                <w:szCs w:val="16"/>
              </w:rPr>
            </w:pPr>
            <w:r w:rsidRPr="00463406">
              <w:rPr>
                <w:rFonts w:cstheme="minorHAnsi"/>
                <w:color w:val="000000" w:themeColor="text1"/>
                <w:sz w:val="16"/>
                <w:szCs w:val="16"/>
              </w:rPr>
              <w:t>zmeny vlastníctva položky infraštruktúry, ktorá poskytuje firme alebo orgánu verejnej moci neoprávnené zvýhodnenie;</w:t>
            </w:r>
          </w:p>
          <w:p w14:paraId="50BEA8E9" w14:textId="19C4B079" w:rsidR="00083BB8" w:rsidRPr="00463406" w:rsidRDefault="00EF5DF0" w:rsidP="0085322B">
            <w:pPr>
              <w:pStyle w:val="Odsekzoznamu"/>
              <w:numPr>
                <w:ilvl w:val="1"/>
                <w:numId w:val="34"/>
              </w:numPr>
              <w:tabs>
                <w:tab w:val="left" w:pos="1276"/>
              </w:tabs>
              <w:suppressAutoHyphens/>
              <w:ind w:left="352" w:hanging="283"/>
              <w:jc w:val="both"/>
              <w:rPr>
                <w:rFonts w:cstheme="minorHAnsi"/>
                <w:color w:val="000000" w:themeColor="text1"/>
                <w:sz w:val="16"/>
                <w:szCs w:val="16"/>
              </w:rPr>
            </w:pPr>
            <w:r w:rsidRPr="00463406">
              <w:rPr>
                <w:rFonts w:cstheme="minorHAnsi"/>
                <w:color w:val="000000" w:themeColor="text1"/>
                <w:sz w:val="16"/>
                <w:szCs w:val="16"/>
              </w:rPr>
              <w:t>podstatnej zmeny, ktorá ovplyvňuje jej povahu, ciele alebo podmienky realizácie, čo by spôsobilo narušenie jej pôvodných cieľov.</w:t>
            </w:r>
          </w:p>
        </w:tc>
        <w:tc>
          <w:tcPr>
            <w:tcW w:w="5255" w:type="dxa"/>
            <w:vAlign w:val="center"/>
          </w:tcPr>
          <w:p w14:paraId="3D62C969" w14:textId="4579EC9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35F60323" w14:textId="77777777" w:rsidTr="00AD4CEB">
        <w:tc>
          <w:tcPr>
            <w:tcW w:w="905" w:type="dxa"/>
            <w:vAlign w:val="center"/>
          </w:tcPr>
          <w:p w14:paraId="15FB5D30" w14:textId="45778BEE" w:rsidR="00083BB8" w:rsidRPr="00463406" w:rsidRDefault="00347B3D" w:rsidP="008157C9">
            <w:pPr>
              <w:jc w:val="center"/>
              <w:rPr>
                <w:b/>
                <w:color w:val="000000" w:themeColor="text1"/>
                <w:sz w:val="16"/>
                <w:szCs w:val="16"/>
              </w:rPr>
            </w:pPr>
            <w:r w:rsidRPr="00463406">
              <w:rPr>
                <w:b/>
                <w:color w:val="000000" w:themeColor="text1"/>
                <w:sz w:val="16"/>
                <w:szCs w:val="16"/>
              </w:rPr>
              <w:t>2.8.15</w:t>
            </w:r>
          </w:p>
        </w:tc>
        <w:tc>
          <w:tcPr>
            <w:tcW w:w="8157" w:type="dxa"/>
            <w:vAlign w:val="center"/>
          </w:tcPr>
          <w:p w14:paraId="38F3BE5D"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 xml:space="preserve">Podmienka, že žiadateľ dodržuje princíp zákazu konfliktu záujmov v súlade so zákonom č. 292/2014 </w:t>
            </w:r>
            <w:proofErr w:type="spellStart"/>
            <w:r w:rsidRPr="00463406">
              <w:rPr>
                <w:rFonts w:cstheme="minorHAnsi"/>
                <w:b/>
                <w:color w:val="000000" w:themeColor="text1"/>
                <w:sz w:val="16"/>
                <w:szCs w:val="16"/>
              </w:rPr>
              <w:t>Z.z</w:t>
            </w:r>
            <w:proofErr w:type="spellEnd"/>
            <w:r w:rsidRPr="00463406">
              <w:rPr>
                <w:rFonts w:cstheme="minorHAnsi"/>
                <w:b/>
                <w:color w:val="000000" w:themeColor="text1"/>
                <w:sz w:val="16"/>
                <w:szCs w:val="16"/>
              </w:rPr>
              <w:t>. o príspevku poskytovanom z európskych štrukturálnych a investičných fondov a o zmene a doplnení niektorých zákonov</w:t>
            </w:r>
          </w:p>
          <w:p w14:paraId="6732B674" w14:textId="65C7938C"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463406">
              <w:rPr>
                <w:rFonts w:asciiTheme="minorHAnsi" w:hAnsiTheme="minorHAnsi" w:cstheme="minorHAnsi"/>
                <w:color w:val="000000" w:themeColor="text1"/>
                <w:sz w:val="16"/>
                <w:szCs w:val="16"/>
              </w:rPr>
              <w:t>Z.z</w:t>
            </w:r>
            <w:proofErr w:type="spellEnd"/>
            <w:r w:rsidRPr="00463406">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463406">
              <w:rPr>
                <w:rStyle w:val="Odkaznapoznmkupodiarou"/>
                <w:rFonts w:asciiTheme="minorHAnsi" w:hAnsiTheme="minorHAnsi" w:cstheme="minorHAnsi"/>
                <w:color w:val="000000" w:themeColor="text1"/>
                <w:sz w:val="16"/>
                <w:szCs w:val="16"/>
              </w:rPr>
              <w:footnoteReference w:id="14"/>
            </w:r>
            <w:r w:rsidRPr="00463406">
              <w:rPr>
                <w:rFonts w:asciiTheme="minorHAnsi" w:hAnsiTheme="minorHAnsi" w:cstheme="minorHAnsi"/>
                <w:color w:val="000000" w:themeColor="text1"/>
                <w:sz w:val="16"/>
                <w:szCs w:val="16"/>
              </w:rPr>
              <w:t>.</w:t>
            </w:r>
          </w:p>
        </w:tc>
        <w:tc>
          <w:tcPr>
            <w:tcW w:w="5255" w:type="dxa"/>
            <w:vAlign w:val="center"/>
          </w:tcPr>
          <w:p w14:paraId="1F8E6CF0" w14:textId="71762CA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2B7CCDC" w14:textId="77777777" w:rsidTr="00AD4CEB">
        <w:tc>
          <w:tcPr>
            <w:tcW w:w="905" w:type="dxa"/>
            <w:vAlign w:val="center"/>
          </w:tcPr>
          <w:p w14:paraId="080E399F" w14:textId="3166ABAA" w:rsidR="00083BB8" w:rsidRPr="00463406" w:rsidRDefault="00347B3D" w:rsidP="008157C9">
            <w:pPr>
              <w:jc w:val="center"/>
              <w:rPr>
                <w:b/>
                <w:color w:val="000000" w:themeColor="text1"/>
                <w:sz w:val="16"/>
                <w:szCs w:val="16"/>
              </w:rPr>
            </w:pPr>
            <w:r w:rsidRPr="00463406">
              <w:rPr>
                <w:b/>
                <w:color w:val="000000" w:themeColor="text1"/>
                <w:sz w:val="16"/>
                <w:szCs w:val="16"/>
              </w:rPr>
              <w:t>2.8.16</w:t>
            </w:r>
          </w:p>
        </w:tc>
        <w:tc>
          <w:tcPr>
            <w:tcW w:w="8157" w:type="dxa"/>
            <w:vAlign w:val="center"/>
          </w:tcPr>
          <w:p w14:paraId="78E84FBB" w14:textId="0BBCEDB3" w:rsidR="00EF5DF0"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zabezpečí hospodárnosť, efektívnosť a účinnosť použitia verejných prostriedkov</w:t>
            </w:r>
            <w:r w:rsidRPr="00463406">
              <w:rPr>
                <w:rStyle w:val="Odkaznapoznmkupodiarou"/>
                <w:rFonts w:cstheme="minorHAnsi"/>
                <w:b/>
                <w:color w:val="000000" w:themeColor="text1"/>
                <w:sz w:val="16"/>
                <w:szCs w:val="16"/>
              </w:rPr>
              <w:footnoteReference w:id="15"/>
            </w:r>
          </w:p>
          <w:p w14:paraId="24C531E6" w14:textId="50405A4A" w:rsidR="00083BB8" w:rsidRPr="00145D0F" w:rsidRDefault="00F473F6" w:rsidP="00F15CD7">
            <w:pPr>
              <w:pStyle w:val="Default"/>
              <w:keepLines/>
              <w:widowControl w:val="0"/>
              <w:jc w:val="both"/>
              <w:rPr>
                <w:rFonts w:asciiTheme="minorHAnsi" w:hAnsiTheme="minorHAnsi" w:cstheme="minorHAnsi"/>
                <w:b/>
                <w:bCs/>
                <w:iCs/>
                <w:strike/>
                <w:color w:val="000000" w:themeColor="text1"/>
                <w:sz w:val="16"/>
                <w:szCs w:val="16"/>
              </w:rPr>
            </w:pPr>
            <w:r w:rsidRPr="0085322B">
              <w:rPr>
                <w:rFonts w:asciiTheme="minorHAnsi" w:hAnsiTheme="minorHAnsi" w:cstheme="minorHAnsi"/>
                <w:color w:val="FF0000"/>
                <w:sz w:val="16"/>
                <w:szCs w:val="16"/>
              </w:rPr>
              <w:t>Žiadateľ musí zabezpečiť hospodárnosť, efektívnosť a účinnosť použitia verejných prostriedkov. 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ins w:id="0" w:author="Helena Maková" w:date="2025-05-27T10:26:00Z">
              <w:r w:rsidRPr="0085322B">
                <w:rPr>
                  <w:rFonts w:asciiTheme="minorHAnsi" w:hAnsiTheme="minorHAnsi" w:cstheme="minorHAnsi"/>
                  <w:color w:val="FF0000"/>
                  <w:sz w:val="16"/>
                  <w:szCs w:val="16"/>
                </w:rPr>
                <w:t>.</w:t>
              </w:r>
              <w:r w:rsidRPr="0085322B">
                <w:rPr>
                  <w:rFonts w:asciiTheme="minorHAnsi" w:hAnsiTheme="minorHAnsi" w:cstheme="minorHAnsi"/>
                  <w:strike/>
                  <w:color w:val="FF0000"/>
                  <w:sz w:val="16"/>
                  <w:szCs w:val="16"/>
                </w:rPr>
                <w:t xml:space="preserve"> </w:t>
              </w:r>
              <w:r w:rsidRPr="0085322B">
                <w:rPr>
                  <w:rFonts w:asciiTheme="minorHAnsi" w:hAnsiTheme="minorHAnsi" w:cstheme="minorHAnsi"/>
                  <w:b/>
                  <w:bCs/>
                  <w:iCs/>
                  <w:strike/>
                  <w:color w:val="FF0000"/>
                  <w:sz w:val="16"/>
                  <w:szCs w:val="16"/>
                </w:rPr>
                <w:t xml:space="preserve"> </w:t>
              </w:r>
            </w:ins>
          </w:p>
        </w:tc>
        <w:tc>
          <w:tcPr>
            <w:tcW w:w="5255" w:type="dxa"/>
            <w:vAlign w:val="center"/>
          </w:tcPr>
          <w:p w14:paraId="3C1813AE" w14:textId="5D9BEDAA"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0FC7959" w14:textId="77777777" w:rsidTr="00AD4CEB">
        <w:tc>
          <w:tcPr>
            <w:tcW w:w="905" w:type="dxa"/>
            <w:vAlign w:val="center"/>
          </w:tcPr>
          <w:p w14:paraId="3FD43547" w14:textId="4E915F0E" w:rsidR="00083BB8" w:rsidRPr="00463406" w:rsidRDefault="00347B3D" w:rsidP="008157C9">
            <w:pPr>
              <w:jc w:val="center"/>
              <w:rPr>
                <w:b/>
                <w:color w:val="000000" w:themeColor="text1"/>
                <w:sz w:val="16"/>
                <w:szCs w:val="16"/>
              </w:rPr>
            </w:pPr>
            <w:r w:rsidRPr="00463406">
              <w:rPr>
                <w:b/>
                <w:color w:val="000000" w:themeColor="text1"/>
                <w:sz w:val="16"/>
                <w:szCs w:val="16"/>
              </w:rPr>
              <w:t>2.8.17</w:t>
            </w:r>
          </w:p>
        </w:tc>
        <w:tc>
          <w:tcPr>
            <w:tcW w:w="8157" w:type="dxa"/>
            <w:vAlign w:val="center"/>
          </w:tcPr>
          <w:p w14:paraId="72B08DD9" w14:textId="643DFB6E" w:rsidR="00EF5DF0" w:rsidRPr="00463406" w:rsidRDefault="00EF5DF0" w:rsidP="00EF5DF0">
            <w:pPr>
              <w:pStyle w:val="Standard"/>
              <w:tabs>
                <w:tab w:val="left" w:pos="567"/>
              </w:tabs>
              <w:jc w:val="both"/>
              <w:rPr>
                <w:rFonts w:asciiTheme="minorHAnsi" w:hAnsiTheme="minorHAnsi" w:cstheme="minorHAnsi"/>
                <w:b/>
                <w:color w:val="000000" w:themeColor="text1"/>
                <w:sz w:val="16"/>
                <w:szCs w:val="16"/>
              </w:rPr>
            </w:pPr>
            <w:r w:rsidRPr="00463406">
              <w:rPr>
                <w:rFonts w:asciiTheme="minorHAnsi" w:hAnsiTheme="minorHAnsi" w:cstheme="minorHAnsi"/>
                <w:b/>
                <w:color w:val="000000" w:themeColor="text1"/>
                <w:sz w:val="16"/>
                <w:szCs w:val="16"/>
              </w:rPr>
              <w:t xml:space="preserve">Podmienka, že žiadateľ musí postupovať pri obstarávaní tovarov, stavebných prác a služieb, ktoré sú financované z verejných prostriedkov v súlade so zákonom č. 343/2015 </w:t>
            </w:r>
            <w:proofErr w:type="spellStart"/>
            <w:r w:rsidRPr="00463406">
              <w:rPr>
                <w:rFonts w:asciiTheme="minorHAnsi" w:hAnsiTheme="minorHAnsi" w:cstheme="minorHAnsi"/>
                <w:b/>
                <w:color w:val="000000" w:themeColor="text1"/>
                <w:sz w:val="16"/>
                <w:szCs w:val="16"/>
              </w:rPr>
              <w:t>Z.z</w:t>
            </w:r>
            <w:proofErr w:type="spellEnd"/>
            <w:r w:rsidRPr="00463406">
              <w:rPr>
                <w:rFonts w:asciiTheme="minorHAnsi" w:hAnsiTheme="minorHAnsi" w:cstheme="minorHAnsi"/>
                <w:b/>
                <w:color w:val="000000" w:themeColor="text1"/>
                <w:sz w:val="16"/>
                <w:szCs w:val="16"/>
              </w:rPr>
              <w:t>.</w:t>
            </w:r>
            <w:r w:rsidRPr="00463406">
              <w:rPr>
                <w:rFonts w:asciiTheme="minorHAnsi" w:hAnsiTheme="minorHAnsi" w:cstheme="minorHAnsi"/>
                <w:b/>
                <w:bCs/>
                <w:color w:val="000000" w:themeColor="text1"/>
                <w:sz w:val="16"/>
                <w:szCs w:val="16"/>
              </w:rPr>
              <w:t xml:space="preserve"> o verejnom obstarávaní a o zmene a doplnení niektorých zákonov (ďalej ako „ZVO“)</w:t>
            </w:r>
            <w:r w:rsidRPr="00463406">
              <w:rPr>
                <w:rFonts w:asciiTheme="minorHAnsi" w:hAnsiTheme="minorHAnsi" w:cstheme="minorHAnsi"/>
                <w:b/>
                <w:color w:val="000000" w:themeColor="text1"/>
                <w:sz w:val="16"/>
                <w:szCs w:val="16"/>
              </w:rPr>
              <w:t xml:space="preserve"> alebo podľa Usmernenia Pôdohospodárskej platobnej agentúry č. 8/2017 k obstarávaniu tovarov, stavebných prác a služieb financovaných z PRV SR 2014 – 202</w:t>
            </w:r>
            <w:r w:rsidR="00F67D98">
              <w:rPr>
                <w:rFonts w:asciiTheme="minorHAnsi" w:hAnsiTheme="minorHAnsi" w:cstheme="minorHAnsi"/>
                <w:b/>
                <w:color w:val="000000" w:themeColor="text1"/>
                <w:sz w:val="16"/>
                <w:szCs w:val="16"/>
              </w:rPr>
              <w:t>2</w:t>
            </w:r>
            <w:r w:rsidRPr="00463406">
              <w:rPr>
                <w:rFonts w:asciiTheme="minorHAnsi" w:hAnsiTheme="minorHAnsi" w:cstheme="minorHAnsi"/>
                <w:b/>
                <w:color w:val="000000" w:themeColor="text1"/>
                <w:sz w:val="16"/>
                <w:szCs w:val="16"/>
              </w:rPr>
              <w:t xml:space="preserve"> v platnom znení.</w:t>
            </w:r>
          </w:p>
          <w:p w14:paraId="7E8403BB" w14:textId="77777777" w:rsidR="00D939FE" w:rsidRPr="00463406" w:rsidRDefault="00D939FE" w:rsidP="00D939FE">
            <w:pPr>
              <w:pStyle w:val="Standard"/>
              <w:tabs>
                <w:tab w:val="left" w:pos="567"/>
              </w:tabs>
              <w:jc w:val="both"/>
              <w:rPr>
                <w:rFonts w:asciiTheme="minorHAnsi" w:hAnsiTheme="minorHAnsi" w:cstheme="minorHAnsi"/>
                <w:bCs/>
                <w:color w:val="000000" w:themeColor="text1"/>
                <w:sz w:val="16"/>
                <w:szCs w:val="16"/>
              </w:rPr>
            </w:pPr>
            <w:r w:rsidRPr="00463406">
              <w:rPr>
                <w:rFonts w:asciiTheme="minorHAnsi" w:hAnsiTheme="minorHAnsi" w:cstheme="minorHAnsi"/>
                <w:bCs/>
                <w:color w:val="000000" w:themeColor="text1"/>
                <w:sz w:val="16"/>
                <w:szCs w:val="16"/>
              </w:rPr>
              <w:t xml:space="preserve">Podmienka sa nevzťahuje na žiadateľa, ktorý realizuje projekt  prostredníctvom zjednodušeného vykazovania výdavkov. </w:t>
            </w:r>
          </w:p>
          <w:p w14:paraId="299018CB" w14:textId="6C4BEF3E" w:rsidR="00D939FE" w:rsidRPr="00463406" w:rsidRDefault="00D939FE" w:rsidP="00D939FE">
            <w:pPr>
              <w:pStyle w:val="Standard"/>
              <w:tabs>
                <w:tab w:val="left" w:pos="567"/>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lastRenderedPageBreak/>
              <w:t xml:space="preserve">Aplikáciou zjednodušeného vykazovania výdavkov: </w:t>
            </w:r>
          </w:p>
          <w:p w14:paraId="1813E0F7" w14:textId="77777777" w:rsidR="00D939FE" w:rsidRPr="00463406" w:rsidRDefault="00D939FE" w:rsidP="00D939FE">
            <w:pPr>
              <w:pStyle w:val="Odsekzoznamu"/>
              <w:numPr>
                <w:ilvl w:val="0"/>
                <w:numId w:val="46"/>
              </w:numPr>
              <w:tabs>
                <w:tab w:val="clear" w:pos="720"/>
                <w:tab w:val="num" w:pos="209"/>
              </w:tabs>
              <w:ind w:left="209" w:hanging="209"/>
              <w:jc w:val="both"/>
              <w:rPr>
                <w:rFonts w:cstheme="minorHAnsi"/>
                <w:color w:val="000000" w:themeColor="text1"/>
                <w:sz w:val="16"/>
                <w:szCs w:val="16"/>
              </w:rPr>
            </w:pPr>
            <w:r w:rsidRPr="00463406">
              <w:rPr>
                <w:rFonts w:cstheme="minorHAnsi"/>
                <w:color w:val="000000" w:themeColor="text1"/>
                <w:sz w:val="16"/>
                <w:szCs w:val="16"/>
              </w:rPr>
              <w:t>PPA u </w:t>
            </w:r>
            <w:proofErr w:type="spellStart"/>
            <w:r w:rsidRPr="00463406">
              <w:rPr>
                <w:rFonts w:cstheme="minorHAnsi"/>
                <w:color w:val="000000" w:themeColor="text1"/>
                <w:sz w:val="16"/>
                <w:szCs w:val="16"/>
              </w:rPr>
              <w:t>podopatrení</w:t>
            </w:r>
            <w:proofErr w:type="spellEnd"/>
            <w:r w:rsidRPr="00463406">
              <w:rPr>
                <w:rFonts w:cstheme="minorHAnsi"/>
                <w:color w:val="000000" w:themeColor="text1"/>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DAA2691" w14:textId="2A4AC136" w:rsidR="00D939FE" w:rsidRPr="00463406" w:rsidRDefault="00D939FE" w:rsidP="00D939FE">
            <w:pPr>
              <w:pStyle w:val="Odsekzoznamu"/>
              <w:numPr>
                <w:ilvl w:val="0"/>
                <w:numId w:val="46"/>
              </w:numPr>
              <w:tabs>
                <w:tab w:val="clear" w:pos="720"/>
                <w:tab w:val="num" w:pos="209"/>
              </w:tabs>
              <w:ind w:left="209" w:hanging="142"/>
              <w:jc w:val="both"/>
              <w:rPr>
                <w:rFonts w:cstheme="minorHAnsi"/>
                <w:color w:val="000000" w:themeColor="text1"/>
                <w:sz w:val="16"/>
                <w:szCs w:val="16"/>
              </w:rPr>
            </w:pPr>
            <w:r w:rsidRPr="00463406">
              <w:rPr>
                <w:rFonts w:cstheme="minorHAnsi"/>
                <w:bCs/>
                <w:color w:val="000000" w:themeColor="text1"/>
                <w:sz w:val="16"/>
                <w:szCs w:val="16"/>
                <w:lang w:eastAsia="sk-SK"/>
              </w:rPr>
              <w:t>žiadateľ/prijímateľ, ktorý je  verejným obstarávateľom (§7 ZVO) alebo obstarávateľom  (§9 ZVO) je povinný postupovať v zmysle ustanovení tohto zákona,</w:t>
            </w:r>
          </w:p>
          <w:p w14:paraId="1396636B" w14:textId="77777777" w:rsidR="00D939FE" w:rsidRPr="00463406" w:rsidRDefault="00D939FE" w:rsidP="00D939FE">
            <w:pPr>
              <w:pStyle w:val="Odsekzoznamu"/>
              <w:numPr>
                <w:ilvl w:val="0"/>
                <w:numId w:val="46"/>
              </w:numPr>
              <w:tabs>
                <w:tab w:val="clear" w:pos="720"/>
                <w:tab w:val="num" w:pos="209"/>
              </w:tabs>
              <w:ind w:left="209" w:hanging="142"/>
              <w:jc w:val="both"/>
              <w:rPr>
                <w:rFonts w:cstheme="minorHAnsi"/>
                <w:color w:val="000000" w:themeColor="text1"/>
                <w:sz w:val="16"/>
                <w:szCs w:val="16"/>
              </w:rPr>
            </w:pPr>
            <w:r w:rsidRPr="00463406">
              <w:rPr>
                <w:rFonts w:cstheme="minorHAnsi"/>
                <w:bCs/>
                <w:color w:val="000000" w:themeColor="text1"/>
                <w:sz w:val="16"/>
                <w:szCs w:val="16"/>
                <w:lang w:eastAsia="sk-SK"/>
              </w:rPr>
              <w:t xml:space="preserve">žiadateľ/prijímateľ v rámci podopatrenia 19.4, ktorý aplikuje </w:t>
            </w:r>
            <w:r w:rsidRPr="00463406">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4B0CB2CB" w14:textId="79BF8828" w:rsidR="00083BB8" w:rsidRPr="00463406" w:rsidRDefault="00F67D98" w:rsidP="00D939FE">
            <w:pPr>
              <w:jc w:val="both"/>
              <w:rPr>
                <w:rFonts w:cstheme="minorHAnsi"/>
                <w:color w:val="FF0000"/>
                <w:sz w:val="16"/>
                <w:szCs w:val="16"/>
              </w:rPr>
            </w:pPr>
            <w:r>
              <w:rPr>
                <w:rFonts w:cstheme="minorHAnsi"/>
                <w:color w:val="000000" w:themeColor="text1"/>
                <w:sz w:val="16"/>
                <w:szCs w:val="16"/>
              </w:rPr>
              <w:t xml:space="preserve">   </w:t>
            </w:r>
            <w:r w:rsidR="00D939FE" w:rsidRPr="00463406">
              <w:rPr>
                <w:rFonts w:cstheme="minorHAnsi"/>
                <w:color w:val="000000" w:themeColor="text1"/>
                <w:sz w:val="16"/>
                <w:szCs w:val="16"/>
              </w:rPr>
              <w:t xml:space="preserve">Podmienka poskytnutia príspevku sa na </w:t>
            </w:r>
            <w:proofErr w:type="spellStart"/>
            <w:r w:rsidR="00D939FE" w:rsidRPr="00463406">
              <w:rPr>
                <w:rFonts w:cstheme="minorHAnsi"/>
                <w:color w:val="000000" w:themeColor="text1"/>
                <w:sz w:val="16"/>
                <w:szCs w:val="16"/>
              </w:rPr>
              <w:t>podopatrenie</w:t>
            </w:r>
            <w:proofErr w:type="spellEnd"/>
            <w:r w:rsidR="00D939FE" w:rsidRPr="00463406">
              <w:rPr>
                <w:rFonts w:cstheme="minorHAnsi"/>
                <w:color w:val="000000" w:themeColor="text1"/>
                <w:sz w:val="16"/>
                <w:szCs w:val="16"/>
              </w:rPr>
              <w:t xml:space="preserve"> 6.1a </w:t>
            </w:r>
            <w:proofErr w:type="spellStart"/>
            <w:r w:rsidR="00D939FE" w:rsidRPr="00463406">
              <w:rPr>
                <w:rFonts w:cstheme="minorHAnsi"/>
                <w:color w:val="000000" w:themeColor="text1"/>
                <w:sz w:val="16"/>
                <w:szCs w:val="16"/>
              </w:rPr>
              <w:t>podopatrenie</w:t>
            </w:r>
            <w:proofErr w:type="spellEnd"/>
            <w:r w:rsidR="00D939FE" w:rsidRPr="00463406">
              <w:rPr>
                <w:rFonts w:cstheme="minorHAnsi"/>
                <w:color w:val="000000" w:themeColor="text1"/>
                <w:sz w:val="16"/>
                <w:szCs w:val="16"/>
              </w:rPr>
              <w:t xml:space="preserve"> 6.3 nevzťahuje.</w:t>
            </w:r>
          </w:p>
        </w:tc>
        <w:tc>
          <w:tcPr>
            <w:tcW w:w="5255" w:type="dxa"/>
            <w:vAlign w:val="center"/>
          </w:tcPr>
          <w:p w14:paraId="4133F2F5" w14:textId="44623208" w:rsidR="00083BB8" w:rsidRPr="00463406" w:rsidRDefault="00347B3D" w:rsidP="00523A19">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r w:rsidRPr="00463406">
              <w:rPr>
                <w:rFonts w:eastAsia="Times New Roman" w:cstheme="minorHAnsi"/>
                <w:i/>
                <w:color w:val="4F81BD" w:themeColor="accent1"/>
                <w:sz w:val="16"/>
                <w:szCs w:val="16"/>
                <w:lang w:eastAsia="sk-SK"/>
              </w:rPr>
              <w:t xml:space="preserve"> </w:t>
            </w:r>
          </w:p>
        </w:tc>
      </w:tr>
      <w:tr w:rsidR="00026800" w:rsidRPr="00463406" w14:paraId="265D1654" w14:textId="0065FA2E" w:rsidTr="00A50E26">
        <w:tc>
          <w:tcPr>
            <w:tcW w:w="14317" w:type="dxa"/>
            <w:gridSpan w:val="3"/>
          </w:tcPr>
          <w:p w14:paraId="6423731B" w14:textId="66CAF259" w:rsidR="00026800" w:rsidRPr="00463406" w:rsidRDefault="00026800" w:rsidP="00F15CD7">
            <w:pPr>
              <w:pStyle w:val="Nadpis2"/>
              <w:keepNext w:val="0"/>
              <w:keepLines w:val="0"/>
              <w:widowControl w:val="0"/>
              <w:numPr>
                <w:ilvl w:val="1"/>
                <w:numId w:val="26"/>
              </w:numPr>
              <w:tabs>
                <w:tab w:val="left" w:pos="649"/>
              </w:tabs>
              <w:autoSpaceDE w:val="0"/>
              <w:autoSpaceDN w:val="0"/>
              <w:spacing w:before="0"/>
              <w:outlineLvl w:val="1"/>
              <w:rPr>
                <w:rFonts w:asciiTheme="minorHAnsi" w:hAnsiTheme="minorHAnsi"/>
                <w:color w:val="0063A2"/>
                <w:w w:val="90"/>
                <w:sz w:val="24"/>
                <w:szCs w:val="24"/>
              </w:rPr>
            </w:pPr>
            <w:r w:rsidRPr="00463406">
              <w:rPr>
                <w:rFonts w:asciiTheme="minorHAnsi" w:hAnsiTheme="minorHAnsi"/>
                <w:color w:val="0063A2"/>
                <w:w w:val="90"/>
                <w:sz w:val="24"/>
                <w:szCs w:val="24"/>
              </w:rPr>
              <w:t>I</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Ďalšie</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podmienky</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poskytnutia</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príspevku</w:t>
            </w:r>
          </w:p>
          <w:p w14:paraId="6C4ECEB6" w14:textId="6D18216E" w:rsidR="00347B3D" w:rsidRPr="00463406" w:rsidRDefault="00347B3D" w:rsidP="00347B3D">
            <w:pPr>
              <w:rPr>
                <w:i/>
                <w:sz w:val="16"/>
                <w:szCs w:val="16"/>
                <w:lang w:eastAsia="sk-SK"/>
              </w:rPr>
            </w:pPr>
            <w:r w:rsidRPr="00463406">
              <w:rPr>
                <w:i/>
                <w:color w:val="4F81BD" w:themeColor="accent1"/>
                <w:sz w:val="16"/>
                <w:szCs w:val="16"/>
                <w:lang w:eastAsia="sk-SK"/>
              </w:rPr>
              <w:t>Podmienky poskytnutia príspevku vyplývajúce z osobitných predpisov</w:t>
            </w:r>
          </w:p>
        </w:tc>
      </w:tr>
      <w:tr w:rsidR="00A703C6" w:rsidRPr="00463406" w14:paraId="3AC633A5" w14:textId="12E7CC99" w:rsidTr="00AD4CEB">
        <w:tc>
          <w:tcPr>
            <w:tcW w:w="905" w:type="dxa"/>
            <w:vAlign w:val="center"/>
          </w:tcPr>
          <w:p w14:paraId="5C2E51E1" w14:textId="79379E2C"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78081BDF" w14:textId="78584614" w:rsidR="00A703C6" w:rsidRPr="00463406" w:rsidRDefault="00A703C6" w:rsidP="00026800">
            <w:pPr>
              <w:jc w:val="center"/>
              <w:rPr>
                <w:rFonts w:cstheme="minorHAnsi"/>
                <w:b/>
                <w:sz w:val="16"/>
                <w:szCs w:val="16"/>
              </w:rPr>
            </w:pPr>
            <w:r w:rsidRPr="00463406">
              <w:rPr>
                <w:b/>
                <w:sz w:val="16"/>
                <w:szCs w:val="16"/>
              </w:rPr>
              <w:t>Podmienka poskytnutia príspevku</w:t>
            </w:r>
          </w:p>
        </w:tc>
        <w:tc>
          <w:tcPr>
            <w:tcW w:w="5255" w:type="dxa"/>
            <w:vAlign w:val="center"/>
          </w:tcPr>
          <w:p w14:paraId="3D066E67" w14:textId="0CBFB7CE" w:rsidR="00347B3D" w:rsidRPr="00463406" w:rsidRDefault="00347B3D" w:rsidP="00026800">
            <w:pPr>
              <w:jc w:val="center"/>
              <w:rPr>
                <w:rFonts w:cstheme="minorHAnsi"/>
                <w:color w:val="000000" w:themeColor="text1"/>
                <w:sz w:val="16"/>
                <w:szCs w:val="16"/>
              </w:rPr>
            </w:pPr>
            <w:r w:rsidRPr="00463406">
              <w:rPr>
                <w:rFonts w:cstheme="minorHAnsi"/>
                <w:b/>
                <w:color w:val="000000" w:themeColor="text1"/>
                <w:sz w:val="16"/>
                <w:szCs w:val="16"/>
              </w:rPr>
              <w:t>Podmienka poskytnutia príspevku a jej popis</w:t>
            </w:r>
          </w:p>
        </w:tc>
      </w:tr>
      <w:tr w:rsidR="00347B3D" w:rsidRPr="00463406" w14:paraId="45DEA03B" w14:textId="77777777" w:rsidTr="00AD4CEB">
        <w:tc>
          <w:tcPr>
            <w:tcW w:w="905" w:type="dxa"/>
            <w:vAlign w:val="center"/>
          </w:tcPr>
          <w:p w14:paraId="717902FD" w14:textId="32C053DE" w:rsidR="00347B3D" w:rsidRPr="00463406" w:rsidRDefault="002B3B74" w:rsidP="00026800">
            <w:pPr>
              <w:jc w:val="center"/>
              <w:rPr>
                <w:b/>
                <w:sz w:val="16"/>
                <w:szCs w:val="16"/>
              </w:rPr>
            </w:pPr>
            <w:r w:rsidRPr="00463406">
              <w:rPr>
                <w:b/>
                <w:color w:val="000000" w:themeColor="text1"/>
                <w:sz w:val="16"/>
                <w:szCs w:val="16"/>
              </w:rPr>
              <w:t>2.8.1</w:t>
            </w:r>
          </w:p>
        </w:tc>
        <w:tc>
          <w:tcPr>
            <w:tcW w:w="8157" w:type="dxa"/>
            <w:vAlign w:val="center"/>
          </w:tcPr>
          <w:p w14:paraId="4A74A191" w14:textId="0596EA8A" w:rsidR="00347B3D" w:rsidRPr="00463406" w:rsidRDefault="00347B3D" w:rsidP="00AD4CEB">
            <w:pPr>
              <w:jc w:val="both"/>
              <w:rPr>
                <w:rFonts w:cstheme="minorHAnsi"/>
                <w:b/>
                <w:sz w:val="16"/>
                <w:szCs w:val="16"/>
              </w:rPr>
            </w:pPr>
            <w:r w:rsidRPr="00463406">
              <w:rPr>
                <w:rFonts w:cstheme="minorHAnsi"/>
                <w:b/>
                <w:color w:val="000000" w:themeColor="text1"/>
                <w:sz w:val="16"/>
                <w:szCs w:val="16"/>
              </w:rPr>
              <w:t xml:space="preserve">Podmienka poskytnutia príspevku pre  príslušné  </w:t>
            </w:r>
            <w:proofErr w:type="spellStart"/>
            <w:r w:rsidRPr="00463406">
              <w:rPr>
                <w:rFonts w:cstheme="minorHAnsi"/>
                <w:b/>
                <w:color w:val="000000" w:themeColor="text1"/>
                <w:sz w:val="16"/>
                <w:szCs w:val="16"/>
              </w:rPr>
              <w:t>podopatrenie</w:t>
            </w:r>
            <w:proofErr w:type="spellEnd"/>
            <w:r w:rsidRPr="00463406">
              <w:rPr>
                <w:rFonts w:cstheme="minorHAnsi"/>
                <w:b/>
                <w:color w:val="000000" w:themeColor="text1"/>
                <w:sz w:val="16"/>
                <w:szCs w:val="16"/>
              </w:rPr>
              <w:t xml:space="preserve">  </w:t>
            </w:r>
            <w:r w:rsidR="002B3B74" w:rsidRPr="00463406">
              <w:rPr>
                <w:rFonts w:cstheme="minorHAnsi"/>
                <w:b/>
                <w:color w:val="000000" w:themeColor="text1"/>
                <w:sz w:val="16"/>
                <w:szCs w:val="16"/>
              </w:rPr>
              <w:t xml:space="preserve"> </w:t>
            </w:r>
            <w:r w:rsidR="002B3B74" w:rsidRPr="00463406">
              <w:rPr>
                <w:rFonts w:eastAsia="Times New Roman" w:cstheme="minorHAnsi"/>
                <w:b/>
                <w:color w:val="000000" w:themeColor="text1"/>
                <w:sz w:val="16"/>
                <w:szCs w:val="16"/>
                <w:lang w:eastAsia="sk-SK"/>
              </w:rPr>
              <w:t xml:space="preserve">sa vygeneruje  automatický </w:t>
            </w:r>
            <w:r w:rsidR="002B3B74" w:rsidRPr="00463406">
              <w:rPr>
                <w:rFonts w:cstheme="minorHAnsi"/>
                <w:b/>
                <w:color w:val="000000" w:themeColor="text1"/>
                <w:sz w:val="16"/>
                <w:szCs w:val="16"/>
              </w:rPr>
              <w:t>text v zmysle Príručky – Príloha č.6B</w:t>
            </w:r>
          </w:p>
        </w:tc>
        <w:tc>
          <w:tcPr>
            <w:tcW w:w="5255" w:type="dxa"/>
            <w:vAlign w:val="center"/>
          </w:tcPr>
          <w:p w14:paraId="776702AD" w14:textId="459F2467" w:rsidR="00347B3D" w:rsidRPr="00463406" w:rsidRDefault="00347B3D" w:rsidP="00AD4CEB">
            <w:pPr>
              <w:pStyle w:val="Standard"/>
              <w:tabs>
                <w:tab w:val="left" w:pos="709"/>
              </w:tabs>
              <w:jc w:val="both"/>
              <w:rPr>
                <w:rFonts w:asciiTheme="minorHAnsi" w:hAnsiTheme="minorHAnsi" w:cstheme="minorHAnsi"/>
                <w:b/>
                <w:strike/>
                <w:sz w:val="16"/>
                <w:szCs w:val="16"/>
              </w:rPr>
            </w:pPr>
            <w:r w:rsidRPr="00463406">
              <w:rPr>
                <w:rFonts w:asciiTheme="minorHAnsi" w:hAnsiTheme="minorHAnsi" w:cstheme="minorHAnsi"/>
                <w:i/>
                <w:color w:val="4F81BD" w:themeColor="accent1"/>
                <w:sz w:val="16"/>
                <w:szCs w:val="16"/>
                <w:lang w:eastAsia="sk-SK"/>
              </w:rPr>
              <w:t xml:space="preserve">V rámci ITMS 2014+ sa vygeneruje  automatický </w:t>
            </w:r>
            <w:r w:rsidRPr="00463406">
              <w:rPr>
                <w:rFonts w:asciiTheme="minorHAnsi" w:hAnsiTheme="minorHAnsi" w:cstheme="minorHAnsi"/>
                <w:i/>
                <w:color w:val="4F81BD" w:themeColor="accent1"/>
                <w:sz w:val="16"/>
                <w:szCs w:val="16"/>
              </w:rPr>
              <w:t>text v zmysle Príručky – Príloha č.6B</w:t>
            </w:r>
          </w:p>
        </w:tc>
      </w:tr>
    </w:tbl>
    <w:p w14:paraId="6FE536D2" w14:textId="628E1123" w:rsidR="00822D02" w:rsidRPr="00463406" w:rsidRDefault="00822D02"/>
    <w:tbl>
      <w:tblPr>
        <w:tblStyle w:val="Mriekatabuky"/>
        <w:tblW w:w="14176" w:type="dxa"/>
        <w:tblInd w:w="-601" w:type="dxa"/>
        <w:tblLayout w:type="fixed"/>
        <w:tblLook w:val="04A0" w:firstRow="1" w:lastRow="0" w:firstColumn="1" w:lastColumn="0" w:noHBand="0" w:noVBand="1"/>
      </w:tblPr>
      <w:tblGrid>
        <w:gridCol w:w="1491"/>
        <w:gridCol w:w="3216"/>
        <w:gridCol w:w="5528"/>
        <w:gridCol w:w="3941"/>
      </w:tblGrid>
      <w:tr w:rsidR="00B829B5" w:rsidRPr="00463406" w14:paraId="7DBA5F1E" w14:textId="77777777" w:rsidTr="00A50E26">
        <w:tc>
          <w:tcPr>
            <w:tcW w:w="14176" w:type="dxa"/>
            <w:gridSpan w:val="4"/>
          </w:tcPr>
          <w:p w14:paraId="043EF144" w14:textId="5DEB168A" w:rsidR="00B829B5" w:rsidRPr="00463406" w:rsidRDefault="00B829B5" w:rsidP="008E7CFC">
            <w:pPr>
              <w:pStyle w:val="Odsekzoznamu"/>
              <w:numPr>
                <w:ilvl w:val="0"/>
                <w:numId w:val="1"/>
              </w:numPr>
              <w:rPr>
                <w:b/>
                <w:sz w:val="28"/>
                <w:szCs w:val="28"/>
              </w:rPr>
            </w:pPr>
            <w:r w:rsidRPr="00463406">
              <w:rPr>
                <w:b/>
                <w:color w:val="4F81BD" w:themeColor="accent1"/>
                <w:w w:val="90"/>
                <w:sz w:val="28"/>
                <w:szCs w:val="28"/>
              </w:rPr>
              <w:t>Kritériá</w:t>
            </w:r>
            <w:r w:rsidRPr="00463406">
              <w:rPr>
                <w:b/>
                <w:color w:val="4F81BD" w:themeColor="accent1"/>
                <w:spacing w:val="-34"/>
                <w:w w:val="90"/>
                <w:sz w:val="28"/>
                <w:szCs w:val="28"/>
              </w:rPr>
              <w:t xml:space="preserve">       </w:t>
            </w:r>
            <w:r w:rsidRPr="00463406">
              <w:rPr>
                <w:b/>
                <w:color w:val="4F81BD" w:themeColor="accent1"/>
                <w:w w:val="90"/>
                <w:sz w:val="28"/>
                <w:szCs w:val="28"/>
              </w:rPr>
              <w:t xml:space="preserve">pre   </w:t>
            </w:r>
            <w:r w:rsidRPr="00463406">
              <w:rPr>
                <w:b/>
                <w:color w:val="4F81BD" w:themeColor="accent1"/>
                <w:spacing w:val="-33"/>
                <w:w w:val="90"/>
                <w:sz w:val="28"/>
                <w:szCs w:val="28"/>
              </w:rPr>
              <w:t xml:space="preserve"> </w:t>
            </w:r>
            <w:r w:rsidRPr="00463406">
              <w:rPr>
                <w:b/>
                <w:color w:val="4F81BD" w:themeColor="accent1"/>
                <w:w w:val="90"/>
                <w:sz w:val="28"/>
                <w:szCs w:val="28"/>
              </w:rPr>
              <w:t xml:space="preserve">výber  </w:t>
            </w:r>
            <w:r w:rsidRPr="00463406">
              <w:rPr>
                <w:b/>
                <w:color w:val="4F81BD" w:themeColor="accent1"/>
                <w:spacing w:val="-33"/>
                <w:w w:val="90"/>
                <w:sz w:val="28"/>
                <w:szCs w:val="28"/>
              </w:rPr>
              <w:t xml:space="preserve"> </w:t>
            </w:r>
            <w:r w:rsidRPr="00463406">
              <w:rPr>
                <w:b/>
                <w:color w:val="4F81BD" w:themeColor="accent1"/>
                <w:w w:val="90"/>
                <w:sz w:val="28"/>
                <w:szCs w:val="28"/>
              </w:rPr>
              <w:t>projektov</w:t>
            </w:r>
          </w:p>
        </w:tc>
      </w:tr>
      <w:tr w:rsidR="00B829B5" w:rsidRPr="00463406" w14:paraId="3384F16F" w14:textId="77777777" w:rsidTr="00A50E26">
        <w:tc>
          <w:tcPr>
            <w:tcW w:w="14176" w:type="dxa"/>
            <w:gridSpan w:val="4"/>
          </w:tcPr>
          <w:p w14:paraId="717F163C" w14:textId="62E3B239" w:rsidR="00B829B5" w:rsidRPr="00463406" w:rsidRDefault="00B829B5" w:rsidP="00F15CD7">
            <w:pPr>
              <w:pStyle w:val="Nadpis2"/>
              <w:keepNext w:val="0"/>
              <w:keepLines w:val="0"/>
              <w:widowControl w:val="0"/>
              <w:numPr>
                <w:ilvl w:val="1"/>
                <w:numId w:val="35"/>
              </w:numPr>
              <w:tabs>
                <w:tab w:val="left" w:pos="649"/>
              </w:tabs>
              <w:autoSpaceDE w:val="0"/>
              <w:autoSpaceDN w:val="0"/>
              <w:spacing w:before="0"/>
              <w:ind w:left="353" w:hanging="284"/>
              <w:outlineLvl w:val="1"/>
            </w:pPr>
            <w:r w:rsidRPr="00463406">
              <w:rPr>
                <w:rFonts w:asciiTheme="minorHAnsi" w:hAnsiTheme="minorHAnsi"/>
                <w:color w:val="0063A2"/>
                <w:w w:val="90"/>
                <w:sz w:val="16"/>
                <w:szCs w:val="16"/>
              </w:rPr>
              <w:t>Hodnotiace</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kritéria</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pre</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výber</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projektov</w:t>
            </w:r>
            <w:r w:rsidR="003F1FD6" w:rsidRPr="00463406">
              <w:rPr>
                <w:rFonts w:asciiTheme="minorHAnsi" w:hAnsiTheme="minorHAnsi"/>
                <w:color w:val="0063A2"/>
                <w:w w:val="90"/>
                <w:sz w:val="16"/>
                <w:szCs w:val="16"/>
              </w:rPr>
              <w:t xml:space="preserve"> </w:t>
            </w:r>
            <w:r w:rsidR="003F1FD6" w:rsidRPr="00463406">
              <w:rPr>
                <w:rFonts w:asciiTheme="minorHAnsi" w:hAnsiTheme="minorHAnsi"/>
                <w:color w:val="0070C0"/>
                <w:w w:val="90"/>
                <w:sz w:val="16"/>
                <w:szCs w:val="16"/>
              </w:rPr>
              <w:t>(bodovacie kritéria)</w:t>
            </w:r>
            <w:r w:rsidR="00733DDD" w:rsidRPr="00463406">
              <w:rPr>
                <w:rFonts w:asciiTheme="minorHAnsi" w:hAnsiTheme="minorHAnsi"/>
                <w:color w:val="FF0000"/>
                <w:w w:val="90"/>
                <w:sz w:val="16"/>
                <w:szCs w:val="16"/>
              </w:rPr>
              <w:t xml:space="preserve"> </w:t>
            </w:r>
            <w:r w:rsidR="00733DDD" w:rsidRPr="00463406">
              <w:rPr>
                <w:rFonts w:asciiTheme="minorHAnsi" w:hAnsiTheme="minorHAnsi"/>
                <w:b w:val="0"/>
                <w:sz w:val="16"/>
                <w:szCs w:val="16"/>
              </w:rPr>
              <w:t>(</w:t>
            </w:r>
            <w:r w:rsidR="00733DDD" w:rsidRPr="00463406">
              <w:rPr>
                <w:rFonts w:asciiTheme="minorHAnsi" w:eastAsia="Times New Roman" w:hAnsiTheme="minorHAnsi" w:cstheme="minorHAnsi"/>
                <w:b w:val="0"/>
                <w:i/>
                <w:sz w:val="16"/>
                <w:szCs w:val="16"/>
              </w:rPr>
              <w:t>v</w:t>
            </w:r>
            <w:r w:rsidRPr="00463406">
              <w:rPr>
                <w:rFonts w:asciiTheme="minorHAnsi" w:eastAsia="Times New Roman" w:hAnsiTheme="minorHAnsi" w:cstheme="minorHAnsi"/>
                <w:b w:val="0"/>
                <w:i/>
                <w:sz w:val="16"/>
                <w:szCs w:val="16"/>
              </w:rPr>
              <w:t xml:space="preserve"> rámci ITMS 2014+ sa vygenerujú </w:t>
            </w:r>
            <w:r w:rsidR="006B6C90" w:rsidRPr="00463406">
              <w:rPr>
                <w:rFonts w:asciiTheme="minorHAnsi" w:eastAsia="Times New Roman" w:hAnsiTheme="minorHAnsi" w:cstheme="minorHAnsi"/>
                <w:b w:val="0"/>
                <w:i/>
                <w:sz w:val="16"/>
                <w:szCs w:val="16"/>
              </w:rPr>
              <w:t xml:space="preserve">automaticky </w:t>
            </w:r>
            <w:r w:rsidRPr="00463406">
              <w:rPr>
                <w:rFonts w:asciiTheme="minorHAnsi" w:hAnsiTheme="minorHAnsi" w:cstheme="minorHAnsi"/>
                <w:b w:val="0"/>
                <w:i/>
                <w:sz w:val="16"/>
                <w:szCs w:val="16"/>
              </w:rPr>
              <w:t>kritéria stanovené MAS</w:t>
            </w:r>
            <w:r w:rsidR="00733DDD" w:rsidRPr="00463406">
              <w:rPr>
                <w:rFonts w:asciiTheme="minorHAnsi" w:hAnsiTheme="minorHAnsi" w:cstheme="minorHAnsi"/>
                <w:b w:val="0"/>
                <w:i/>
                <w:sz w:val="16"/>
                <w:szCs w:val="16"/>
              </w:rPr>
              <w:t>)</w:t>
            </w:r>
          </w:p>
        </w:tc>
      </w:tr>
      <w:tr w:rsidR="00265240" w:rsidRPr="00463406" w14:paraId="72EE5447" w14:textId="77777777" w:rsidTr="00370CF2">
        <w:tc>
          <w:tcPr>
            <w:tcW w:w="1491" w:type="dxa"/>
            <w:vAlign w:val="center"/>
          </w:tcPr>
          <w:p w14:paraId="0E2F100F" w14:textId="77777777" w:rsidR="00265240" w:rsidRPr="00463406" w:rsidRDefault="00265240" w:rsidP="00F5369E">
            <w:pPr>
              <w:jc w:val="center"/>
              <w:rPr>
                <w:b/>
                <w:sz w:val="16"/>
                <w:szCs w:val="16"/>
              </w:rPr>
            </w:pPr>
            <w:proofErr w:type="spellStart"/>
            <w:r w:rsidRPr="00463406">
              <w:rPr>
                <w:b/>
                <w:sz w:val="16"/>
                <w:szCs w:val="16"/>
              </w:rPr>
              <w:t>P.č</w:t>
            </w:r>
            <w:proofErr w:type="spellEnd"/>
            <w:r w:rsidRPr="00463406">
              <w:rPr>
                <w:b/>
                <w:sz w:val="16"/>
                <w:szCs w:val="16"/>
              </w:rPr>
              <w:t>.</w:t>
            </w:r>
          </w:p>
        </w:tc>
        <w:tc>
          <w:tcPr>
            <w:tcW w:w="3216" w:type="dxa"/>
            <w:vAlign w:val="center"/>
          </w:tcPr>
          <w:p w14:paraId="3E87D608" w14:textId="77777777" w:rsidR="00265240" w:rsidRPr="00463406" w:rsidRDefault="00265240" w:rsidP="00F5369E">
            <w:pPr>
              <w:pStyle w:val="Zkladntext"/>
              <w:spacing w:before="143"/>
              <w:ind w:left="100"/>
              <w:jc w:val="center"/>
              <w:rPr>
                <w:b/>
                <w:sz w:val="18"/>
                <w:szCs w:val="18"/>
              </w:rPr>
            </w:pPr>
            <w:r w:rsidRPr="00463406">
              <w:rPr>
                <w:b/>
                <w:sz w:val="18"/>
                <w:szCs w:val="18"/>
              </w:rPr>
              <w:t>Názov kritéria</w:t>
            </w:r>
          </w:p>
        </w:tc>
        <w:tc>
          <w:tcPr>
            <w:tcW w:w="5528" w:type="dxa"/>
            <w:vAlign w:val="center"/>
          </w:tcPr>
          <w:p w14:paraId="7C2ACECA" w14:textId="2648B790" w:rsidR="00265240" w:rsidRPr="00463406" w:rsidRDefault="00265240" w:rsidP="00F5369E">
            <w:pPr>
              <w:jc w:val="center"/>
              <w:rPr>
                <w:rFonts w:cstheme="minorHAnsi"/>
                <w:b/>
                <w:color w:val="000000" w:themeColor="text1"/>
                <w:sz w:val="18"/>
                <w:szCs w:val="18"/>
              </w:rPr>
            </w:pPr>
            <w:r w:rsidRPr="00463406">
              <w:rPr>
                <w:b/>
                <w:color w:val="000000" w:themeColor="text1"/>
                <w:sz w:val="18"/>
                <w:szCs w:val="18"/>
              </w:rPr>
              <w:t>Popis</w:t>
            </w:r>
            <w:r w:rsidR="002B3B74" w:rsidRPr="00463406">
              <w:rPr>
                <w:b/>
                <w:color w:val="000000" w:themeColor="text1"/>
                <w:sz w:val="18"/>
                <w:szCs w:val="18"/>
              </w:rPr>
              <w:t xml:space="preserve"> a preukázanie </w:t>
            </w:r>
            <w:r w:rsidRPr="00463406">
              <w:rPr>
                <w:b/>
                <w:color w:val="000000" w:themeColor="text1"/>
                <w:sz w:val="18"/>
                <w:szCs w:val="18"/>
              </w:rPr>
              <w:t>kritéria</w:t>
            </w:r>
          </w:p>
        </w:tc>
        <w:tc>
          <w:tcPr>
            <w:tcW w:w="3941" w:type="dxa"/>
            <w:vAlign w:val="center"/>
          </w:tcPr>
          <w:p w14:paraId="2D7815F0" w14:textId="4457973A" w:rsidR="002B3B74" w:rsidRPr="00463406" w:rsidRDefault="002B3B74" w:rsidP="002B3B74">
            <w:pPr>
              <w:pStyle w:val="Default"/>
              <w:keepLines/>
              <w:widowControl w:val="0"/>
              <w:ind w:left="279"/>
              <w:jc w:val="center"/>
              <w:rPr>
                <w:rFonts w:asciiTheme="minorHAnsi" w:hAnsiTheme="minorHAnsi" w:cstheme="minorHAnsi"/>
                <w:b/>
                <w:color w:val="000000" w:themeColor="text1"/>
                <w:sz w:val="18"/>
                <w:szCs w:val="18"/>
              </w:rPr>
            </w:pPr>
            <w:r w:rsidRPr="00463406">
              <w:rPr>
                <w:rFonts w:asciiTheme="minorHAnsi" w:hAnsiTheme="minorHAnsi"/>
                <w:b/>
                <w:color w:val="000000" w:themeColor="text1"/>
                <w:sz w:val="18"/>
                <w:szCs w:val="18"/>
              </w:rPr>
              <w:t>Rozlišovacie kritérium</w:t>
            </w:r>
          </w:p>
        </w:tc>
      </w:tr>
    </w:tbl>
    <w:p w14:paraId="6FEB74E8" w14:textId="10B2EE3A" w:rsidR="00B829B5" w:rsidRPr="00463406" w:rsidRDefault="00B829B5"/>
    <w:p w14:paraId="64D0C7D8" w14:textId="6878ECF1" w:rsidR="003F2A3C" w:rsidRPr="00463406" w:rsidRDefault="003F2A3C" w:rsidP="00456F4C">
      <w:pPr>
        <w:pStyle w:val="Standard"/>
        <w:rPr>
          <w:rFonts w:asciiTheme="minorHAnsi" w:hAnsiTheme="minorHAnsi"/>
          <w:b/>
        </w:rPr>
      </w:pPr>
    </w:p>
    <w:p w14:paraId="388F97B0" w14:textId="0226C1EE" w:rsidR="003F2A3C" w:rsidRPr="00463406" w:rsidRDefault="003F2A3C" w:rsidP="00456F4C">
      <w:pPr>
        <w:pStyle w:val="Standard"/>
        <w:rPr>
          <w:rFonts w:asciiTheme="minorHAnsi" w:hAnsiTheme="minorHAnsi"/>
          <w:b/>
        </w:rPr>
        <w:sectPr w:rsidR="003F2A3C" w:rsidRPr="00463406" w:rsidSect="009D29BA">
          <w:pgSz w:w="16838" w:h="11906" w:orient="landscape"/>
          <w:pgMar w:top="1418" w:right="1418" w:bottom="1418" w:left="1418" w:header="0" w:footer="709" w:gutter="0"/>
          <w:cols w:space="708"/>
          <w:formProt w:val="0"/>
          <w:titlePg/>
          <w:docGrid w:linePitch="360" w:charSpace="-2049"/>
        </w:sectPr>
      </w:pPr>
    </w:p>
    <w:tbl>
      <w:tblPr>
        <w:tblStyle w:val="Mriekatabuky"/>
        <w:tblW w:w="9286" w:type="dxa"/>
        <w:tblLayout w:type="fixed"/>
        <w:tblLook w:val="04A0" w:firstRow="1" w:lastRow="0" w:firstColumn="1" w:lastColumn="0" w:noHBand="0" w:noVBand="1"/>
      </w:tblPr>
      <w:tblGrid>
        <w:gridCol w:w="1555"/>
        <w:gridCol w:w="144"/>
        <w:gridCol w:w="1700"/>
        <w:gridCol w:w="1700"/>
        <w:gridCol w:w="1700"/>
        <w:gridCol w:w="2487"/>
      </w:tblGrid>
      <w:tr w:rsidR="00857BE6" w:rsidRPr="00463406" w14:paraId="22D6109A" w14:textId="77777777" w:rsidTr="008E7CFC">
        <w:trPr>
          <w:trHeight w:val="454"/>
        </w:trPr>
        <w:tc>
          <w:tcPr>
            <w:tcW w:w="9286" w:type="dxa"/>
            <w:gridSpan w:val="6"/>
            <w:tcBorders>
              <w:bottom w:val="single" w:sz="4" w:space="0" w:color="auto"/>
            </w:tcBorders>
            <w:shd w:val="clear" w:color="auto" w:fill="auto"/>
            <w:vAlign w:val="center"/>
          </w:tcPr>
          <w:p w14:paraId="1BE02097" w14:textId="7C5B8C67" w:rsidR="00857BE6" w:rsidRPr="00463406" w:rsidRDefault="0053322C" w:rsidP="00AB748A">
            <w:pPr>
              <w:pStyle w:val="Odsekzoznamu"/>
              <w:numPr>
                <w:ilvl w:val="0"/>
                <w:numId w:val="1"/>
              </w:numPr>
              <w:jc w:val="both"/>
              <w:rPr>
                <w:rFonts w:eastAsia="SimSun" w:cs="Arial"/>
                <w:b/>
                <w:color w:val="4F81BD" w:themeColor="accent1"/>
                <w:sz w:val="24"/>
                <w:szCs w:val="24"/>
                <w:lang w:eastAsia="sk-SK"/>
              </w:rPr>
            </w:pPr>
            <w:r w:rsidRPr="00463406">
              <w:rPr>
                <w:rFonts w:eastAsia="SimSun" w:cs="Arial"/>
                <w:b/>
                <w:color w:val="4F81BD" w:themeColor="accent1"/>
                <w:sz w:val="24"/>
                <w:szCs w:val="24"/>
                <w:lang w:eastAsia="sk-SK"/>
              </w:rPr>
              <w:lastRenderedPageBreak/>
              <w:t>U</w:t>
            </w:r>
            <w:r w:rsidR="00F03138" w:rsidRPr="00463406">
              <w:rPr>
                <w:rFonts w:eastAsia="SimSun" w:cs="Arial"/>
                <w:b/>
                <w:color w:val="4F81BD" w:themeColor="accent1"/>
                <w:sz w:val="24"/>
                <w:szCs w:val="24"/>
                <w:lang w:eastAsia="sk-SK"/>
              </w:rPr>
              <w:t>KAZOVATELE PROJEKTU</w:t>
            </w:r>
          </w:p>
          <w:p w14:paraId="13399356" w14:textId="7F4B287E" w:rsidR="00AB748A" w:rsidRPr="00463406" w:rsidRDefault="00AB748A" w:rsidP="00AB748A">
            <w:pPr>
              <w:jc w:val="both"/>
              <w:rPr>
                <w:rFonts w:eastAsia="SimSun" w:cs="Arial"/>
                <w:b/>
                <w:caps/>
                <w:color w:val="000000" w:themeColor="text1"/>
                <w:sz w:val="16"/>
                <w:szCs w:val="16"/>
                <w:lang w:eastAsia="sk-SK"/>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 ukazovatele projektu</w:t>
            </w:r>
          </w:p>
        </w:tc>
      </w:tr>
      <w:tr w:rsidR="00AB748A" w:rsidRPr="00463406" w14:paraId="3384D4C6" w14:textId="77777777" w:rsidTr="008E7CFC">
        <w:trPr>
          <w:trHeight w:val="454"/>
        </w:trPr>
        <w:tc>
          <w:tcPr>
            <w:tcW w:w="1699" w:type="dxa"/>
            <w:gridSpan w:val="2"/>
            <w:tcBorders>
              <w:bottom w:val="single" w:sz="4" w:space="0" w:color="auto"/>
            </w:tcBorders>
            <w:shd w:val="clear" w:color="auto" w:fill="auto"/>
            <w:vAlign w:val="center"/>
          </w:tcPr>
          <w:p w14:paraId="21784FFC" w14:textId="582207AF"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Kód</w:t>
            </w:r>
          </w:p>
        </w:tc>
        <w:tc>
          <w:tcPr>
            <w:tcW w:w="1700" w:type="dxa"/>
            <w:tcBorders>
              <w:bottom w:val="single" w:sz="4" w:space="0" w:color="auto"/>
            </w:tcBorders>
            <w:shd w:val="clear" w:color="auto" w:fill="auto"/>
            <w:vAlign w:val="center"/>
          </w:tcPr>
          <w:p w14:paraId="1FA14167" w14:textId="75DEEE70"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Názov</w:t>
            </w:r>
          </w:p>
        </w:tc>
        <w:tc>
          <w:tcPr>
            <w:tcW w:w="1700" w:type="dxa"/>
            <w:tcBorders>
              <w:bottom w:val="single" w:sz="4" w:space="0" w:color="auto"/>
            </w:tcBorders>
            <w:shd w:val="clear" w:color="auto" w:fill="auto"/>
            <w:vAlign w:val="center"/>
          </w:tcPr>
          <w:p w14:paraId="0856D181" w14:textId="046E3B99"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Merná jednotka</w:t>
            </w:r>
          </w:p>
        </w:tc>
        <w:tc>
          <w:tcPr>
            <w:tcW w:w="1700" w:type="dxa"/>
            <w:tcBorders>
              <w:bottom w:val="single" w:sz="4" w:space="0" w:color="auto"/>
            </w:tcBorders>
            <w:shd w:val="clear" w:color="auto" w:fill="auto"/>
            <w:vAlign w:val="center"/>
          </w:tcPr>
          <w:p w14:paraId="0947ACEE" w14:textId="13F10845"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Počiatočná hodnota</w:t>
            </w:r>
          </w:p>
        </w:tc>
        <w:tc>
          <w:tcPr>
            <w:tcW w:w="2487" w:type="dxa"/>
            <w:tcBorders>
              <w:bottom w:val="single" w:sz="4" w:space="0" w:color="auto"/>
            </w:tcBorders>
            <w:shd w:val="clear" w:color="auto" w:fill="auto"/>
            <w:vAlign w:val="center"/>
          </w:tcPr>
          <w:p w14:paraId="03717AE8" w14:textId="72647C05"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Celková cieľová hodnota</w:t>
            </w:r>
          </w:p>
        </w:tc>
      </w:tr>
      <w:tr w:rsidR="00E36967" w:rsidRPr="00463406" w14:paraId="45A8BC86" w14:textId="77777777" w:rsidTr="008E7CFC">
        <w:trPr>
          <w:trHeight w:val="454"/>
        </w:trPr>
        <w:tc>
          <w:tcPr>
            <w:tcW w:w="9286" w:type="dxa"/>
            <w:gridSpan w:val="6"/>
            <w:tcBorders>
              <w:bottom w:val="single" w:sz="4" w:space="0" w:color="auto"/>
            </w:tcBorders>
            <w:shd w:val="clear" w:color="auto" w:fill="auto"/>
            <w:vAlign w:val="center"/>
          </w:tcPr>
          <w:p w14:paraId="3F128C9A" w14:textId="3F72D391" w:rsidR="00E36967" w:rsidRPr="00463406" w:rsidRDefault="0087197C" w:rsidP="00153DB2">
            <w:pPr>
              <w:jc w:val="both"/>
              <w:rPr>
                <w:b/>
                <w:sz w:val="24"/>
                <w:szCs w:val="24"/>
              </w:rPr>
            </w:pPr>
            <w:r w:rsidRPr="00463406">
              <w:rPr>
                <w:b/>
                <w:color w:val="4F81BD" w:themeColor="accent1"/>
                <w:sz w:val="24"/>
                <w:szCs w:val="24"/>
              </w:rPr>
              <w:t>5</w:t>
            </w:r>
            <w:r w:rsidR="00E36967" w:rsidRPr="00463406">
              <w:rPr>
                <w:b/>
                <w:color w:val="4F81BD" w:themeColor="accent1"/>
                <w:sz w:val="24"/>
                <w:szCs w:val="24"/>
              </w:rPr>
              <w:t>. O</w:t>
            </w:r>
            <w:r w:rsidR="00F03138" w:rsidRPr="00463406">
              <w:rPr>
                <w:b/>
                <w:color w:val="4F81BD" w:themeColor="accent1"/>
                <w:sz w:val="24"/>
                <w:szCs w:val="24"/>
              </w:rPr>
              <w:t xml:space="preserve">VEROVANIE PODMIENOK POSKYTNUTIA PRÍSPEVKU A ĎALŠIE INFORMÁCIE K VÝZVE </w:t>
            </w:r>
            <w:r w:rsidR="00E36967" w:rsidRPr="00463406">
              <w:rPr>
                <w:b/>
                <w:color w:val="4F81BD" w:themeColor="accent1"/>
                <w:sz w:val="24"/>
                <w:szCs w:val="24"/>
              </w:rPr>
              <w:t>(schvaľovací proces)</w:t>
            </w:r>
          </w:p>
        </w:tc>
      </w:tr>
      <w:tr w:rsidR="00E36967" w:rsidRPr="00463406" w14:paraId="50982F2E" w14:textId="77777777" w:rsidTr="008E7CFC">
        <w:trPr>
          <w:trHeight w:val="454"/>
        </w:trPr>
        <w:tc>
          <w:tcPr>
            <w:tcW w:w="9286" w:type="dxa"/>
            <w:gridSpan w:val="6"/>
            <w:shd w:val="clear" w:color="auto" w:fill="auto"/>
            <w:vAlign w:val="center"/>
          </w:tcPr>
          <w:p w14:paraId="1FE45476" w14:textId="2BD9A2C4" w:rsidR="00153DB2" w:rsidRPr="00463406" w:rsidRDefault="00153DB2" w:rsidP="00153DB2">
            <w:pPr>
              <w:tabs>
                <w:tab w:val="left" w:pos="567"/>
              </w:tabs>
              <w:suppressAutoHyphens/>
              <w:autoSpaceDN w:val="0"/>
              <w:jc w:val="both"/>
              <w:textAlignment w:val="baseline"/>
              <w:rPr>
                <w:color w:val="1F497D" w:themeColor="text2"/>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1506F723" w14:textId="54FC98A6" w:rsidR="00A67D44" w:rsidRPr="00463406" w:rsidRDefault="0023572A" w:rsidP="003055A6">
            <w:pPr>
              <w:pStyle w:val="Default"/>
              <w:keepLines/>
              <w:widowControl w:val="0"/>
              <w:jc w:val="both"/>
              <w:rPr>
                <w:rFonts w:asciiTheme="minorHAnsi" w:hAnsiTheme="minorHAnsi" w:cstheme="minorHAnsi"/>
                <w:b/>
                <w:color w:val="000000" w:themeColor="text1"/>
                <w:sz w:val="20"/>
                <w:szCs w:val="20"/>
              </w:rPr>
            </w:pPr>
            <w:proofErr w:type="spellStart"/>
            <w:r w:rsidRPr="00463406">
              <w:rPr>
                <w:rFonts w:asciiTheme="minorHAnsi" w:hAnsiTheme="minorHAnsi" w:cstheme="minorHAnsi"/>
                <w:b/>
                <w:color w:val="000000" w:themeColor="text1"/>
                <w:sz w:val="20"/>
                <w:szCs w:val="20"/>
              </w:rPr>
              <w:t>ŽoNFP</w:t>
            </w:r>
            <w:proofErr w:type="spellEnd"/>
            <w:r w:rsidRPr="00463406">
              <w:rPr>
                <w:rFonts w:asciiTheme="minorHAnsi" w:hAnsiTheme="minorHAnsi" w:cstheme="minorHAnsi"/>
                <w:b/>
                <w:color w:val="000000" w:themeColor="text1"/>
                <w:sz w:val="20"/>
                <w:szCs w:val="20"/>
              </w:rPr>
              <w:t xml:space="preserve"> predložená žiadateľom v rámci implementácie stratégie CLLD musí spĺňať podmienky poskytnutia príspevku a  kritériá pre výber projektov</w:t>
            </w:r>
            <w:r w:rsidR="00303048" w:rsidRPr="00463406">
              <w:rPr>
                <w:rFonts w:asciiTheme="minorHAnsi" w:hAnsiTheme="minorHAnsi" w:cstheme="minorHAnsi"/>
                <w:b/>
                <w:color w:val="000000" w:themeColor="text1"/>
                <w:sz w:val="20"/>
                <w:szCs w:val="20"/>
              </w:rPr>
              <w:t>, ktoré sú súčasťou podmienok poskytnutia príspevku.</w:t>
            </w:r>
            <w:r w:rsidR="00A67D44" w:rsidRPr="00463406">
              <w:rPr>
                <w:rFonts w:asciiTheme="minorHAnsi" w:hAnsiTheme="minorHAnsi" w:cstheme="minorHAnsi"/>
                <w:b/>
                <w:color w:val="000000" w:themeColor="text1"/>
                <w:sz w:val="20"/>
                <w:szCs w:val="20"/>
              </w:rPr>
              <w:t xml:space="preserve"> </w:t>
            </w:r>
          </w:p>
          <w:p w14:paraId="59DFE28D" w14:textId="77777777" w:rsidR="00725ADF" w:rsidRPr="00463406" w:rsidRDefault="00725ADF" w:rsidP="00725ADF">
            <w:pPr>
              <w:jc w:val="both"/>
              <w:rPr>
                <w:color w:val="000000" w:themeColor="text1"/>
                <w:sz w:val="20"/>
                <w:szCs w:val="20"/>
              </w:rPr>
            </w:pPr>
            <w:r w:rsidRPr="00463406">
              <w:rPr>
                <w:color w:val="000000" w:themeColor="text1"/>
                <w:sz w:val="20"/>
                <w:szCs w:val="20"/>
              </w:rPr>
              <w:t xml:space="preserve">Proces schvaľovania </w:t>
            </w:r>
            <w:proofErr w:type="spellStart"/>
            <w:r w:rsidRPr="00463406">
              <w:rPr>
                <w:color w:val="000000" w:themeColor="text1"/>
                <w:sz w:val="20"/>
                <w:szCs w:val="20"/>
              </w:rPr>
              <w:t>ŽoNFP</w:t>
            </w:r>
            <w:proofErr w:type="spellEnd"/>
            <w:r w:rsidRPr="00463406">
              <w:rPr>
                <w:color w:val="000000" w:themeColor="text1"/>
                <w:sz w:val="20"/>
                <w:szCs w:val="20"/>
              </w:rPr>
              <w:t xml:space="preserve"> pozostáva z týchto základných fáz:</w:t>
            </w:r>
          </w:p>
          <w:p w14:paraId="7D031762" w14:textId="77777777" w:rsidR="00725ADF" w:rsidRPr="00463406" w:rsidRDefault="00725ADF" w:rsidP="00725ADF">
            <w:pPr>
              <w:rPr>
                <w:color w:val="000000" w:themeColor="text1"/>
                <w:sz w:val="20"/>
                <w:szCs w:val="20"/>
                <w:u w:val="single"/>
              </w:rPr>
            </w:pPr>
            <w:r w:rsidRPr="00463406">
              <w:rPr>
                <w:rFonts w:cstheme="minorHAnsi"/>
                <w:color w:val="000000" w:themeColor="text1"/>
                <w:sz w:val="20"/>
                <w:szCs w:val="20"/>
                <w:u w:val="single"/>
              </w:rPr>
              <w:t>Konanie o </w:t>
            </w:r>
            <w:proofErr w:type="spellStart"/>
            <w:r w:rsidRPr="00463406">
              <w:rPr>
                <w:rFonts w:cstheme="minorHAnsi"/>
                <w:color w:val="000000" w:themeColor="text1"/>
                <w:sz w:val="20"/>
                <w:szCs w:val="20"/>
                <w:u w:val="single"/>
              </w:rPr>
              <w:t>ŽoNFP</w:t>
            </w:r>
            <w:proofErr w:type="spellEnd"/>
            <w:r w:rsidRPr="00463406">
              <w:rPr>
                <w:rFonts w:cstheme="minorHAnsi"/>
                <w:color w:val="000000" w:themeColor="text1"/>
                <w:sz w:val="20"/>
                <w:szCs w:val="20"/>
                <w:u w:val="single"/>
              </w:rPr>
              <w:t xml:space="preserve"> na úrovni MAS:</w:t>
            </w:r>
          </w:p>
          <w:p w14:paraId="7AA4F479" w14:textId="77777777" w:rsidR="00725ADF" w:rsidRPr="00463406" w:rsidRDefault="00725ADF" w:rsidP="00C72AC5">
            <w:pPr>
              <w:pStyle w:val="Odsekzoznamu"/>
              <w:keepLines/>
              <w:widowControl w:val="0"/>
              <w:numPr>
                <w:ilvl w:val="1"/>
                <w:numId w:val="6"/>
              </w:numPr>
              <w:autoSpaceDE w:val="0"/>
              <w:autoSpaceDN w:val="0"/>
              <w:adjustRightInd w:val="0"/>
              <w:ind w:left="313" w:hanging="313"/>
              <w:jc w:val="both"/>
              <w:rPr>
                <w:rFonts w:cstheme="minorHAnsi"/>
                <w:color w:val="000000" w:themeColor="text1"/>
                <w:sz w:val="20"/>
                <w:szCs w:val="20"/>
              </w:rPr>
            </w:pPr>
            <w:r w:rsidRPr="00463406">
              <w:rPr>
                <w:rFonts w:cstheme="minorHAnsi"/>
                <w:color w:val="000000" w:themeColor="text1"/>
                <w:sz w:val="20"/>
                <w:szCs w:val="20"/>
              </w:rPr>
              <w:t xml:space="preserve">overenie splnenia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posúdenie podmienok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(formálna kontrola kompletnosti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a jej príloh  a kontrola splnenia vybraných podmienok poskytnutia príspevku - </w:t>
            </w:r>
            <w:r w:rsidRPr="00463406">
              <w:rPr>
                <w:color w:val="000000" w:themeColor="text1"/>
                <w:sz w:val="20"/>
                <w:szCs w:val="20"/>
              </w:rPr>
              <w:t xml:space="preserve">oprávnenosť žiadateľa, miesto realizácie, oprávnenosť činností, minimálna a maximálna výška na projekt, oprávnenosť výdavkov, súlad s pravidlami schémy pomoci de </w:t>
            </w:r>
            <w:proofErr w:type="spellStart"/>
            <w:r w:rsidRPr="00463406">
              <w:rPr>
                <w:color w:val="000000" w:themeColor="text1"/>
                <w:sz w:val="20"/>
                <w:szCs w:val="20"/>
              </w:rPr>
              <w:t>minimis</w:t>
            </w:r>
            <w:proofErr w:type="spellEnd"/>
            <w:r w:rsidRPr="00463406">
              <w:rPr>
                <w:rFonts w:eastAsia="Calibri" w:cstheme="minorHAnsi"/>
                <w:color w:val="000000" w:themeColor="text1"/>
                <w:sz w:val="20"/>
                <w:szCs w:val="20"/>
              </w:rPr>
              <w:t>)</w:t>
            </w:r>
            <w:r w:rsidRPr="00463406">
              <w:rPr>
                <w:rStyle w:val="Odkaznapoznmkupodiarou"/>
                <w:rFonts w:cstheme="minorHAnsi"/>
                <w:color w:val="000000" w:themeColor="text1"/>
                <w:sz w:val="20"/>
                <w:szCs w:val="20"/>
              </w:rPr>
              <w:t xml:space="preserve"> </w:t>
            </w:r>
            <w:r w:rsidRPr="00463406">
              <w:rPr>
                <w:rStyle w:val="Odkaznapoznmkupodiarou"/>
                <w:rFonts w:cstheme="minorHAnsi"/>
                <w:color w:val="000000" w:themeColor="text1"/>
                <w:sz w:val="20"/>
                <w:szCs w:val="20"/>
              </w:rPr>
              <w:footnoteReference w:id="16"/>
            </w:r>
            <w:r w:rsidRPr="00463406">
              <w:rPr>
                <w:rFonts w:cstheme="minorHAnsi"/>
                <w:color w:val="000000" w:themeColor="text1"/>
                <w:sz w:val="20"/>
                <w:szCs w:val="20"/>
              </w:rPr>
              <w:t>,</w:t>
            </w:r>
          </w:p>
          <w:p w14:paraId="2543B920" w14:textId="77777777" w:rsidR="00725ADF" w:rsidRPr="00463406" w:rsidRDefault="00725ADF" w:rsidP="00C72AC5">
            <w:pPr>
              <w:pStyle w:val="Odsekzoznamu"/>
              <w:keepLines/>
              <w:widowControl w:val="0"/>
              <w:numPr>
                <w:ilvl w:val="1"/>
                <w:numId w:val="6"/>
              </w:numPr>
              <w:autoSpaceDE w:val="0"/>
              <w:autoSpaceDN w:val="0"/>
              <w:adjustRightInd w:val="0"/>
              <w:ind w:left="313" w:hanging="313"/>
              <w:jc w:val="both"/>
              <w:rPr>
                <w:rFonts w:cstheme="minorHAnsi"/>
                <w:color w:val="000000" w:themeColor="text1"/>
                <w:sz w:val="20"/>
                <w:szCs w:val="20"/>
              </w:rPr>
            </w:pPr>
            <w:r w:rsidRPr="00463406">
              <w:rPr>
                <w:rFonts w:cstheme="minorHAnsi"/>
                <w:bCs/>
                <w:color w:val="000000" w:themeColor="text1"/>
                <w:sz w:val="20"/>
                <w:szCs w:val="20"/>
              </w:rPr>
              <w:t>odborné hodnotenie a výber</w:t>
            </w:r>
            <w:r w:rsidRPr="00463406">
              <w:rPr>
                <w:rStyle w:val="Odkaznapoznmkupodiarou"/>
                <w:rFonts w:cstheme="minorHAnsi"/>
                <w:bCs/>
                <w:color w:val="000000" w:themeColor="text1"/>
                <w:sz w:val="20"/>
                <w:szCs w:val="20"/>
              </w:rPr>
              <w:footnoteReference w:id="17"/>
            </w:r>
            <w:r w:rsidRPr="00463406">
              <w:rPr>
                <w:rFonts w:cstheme="minorHAnsi"/>
                <w:bCs/>
                <w:color w:val="000000" w:themeColor="text1"/>
                <w:sz w:val="20"/>
                <w:szCs w:val="20"/>
              </w:rPr>
              <w:t>.</w:t>
            </w:r>
          </w:p>
          <w:p w14:paraId="3221BB25" w14:textId="77777777" w:rsidR="00725ADF" w:rsidRPr="00463406" w:rsidRDefault="00725ADF" w:rsidP="00725ADF">
            <w:pPr>
              <w:keepLines/>
              <w:widowControl w:val="0"/>
              <w:autoSpaceDE w:val="0"/>
              <w:autoSpaceDN w:val="0"/>
              <w:adjustRightInd w:val="0"/>
              <w:rPr>
                <w:rFonts w:cstheme="minorHAnsi"/>
                <w:color w:val="000000" w:themeColor="text1"/>
                <w:sz w:val="20"/>
                <w:szCs w:val="20"/>
                <w:u w:val="single"/>
              </w:rPr>
            </w:pPr>
            <w:r w:rsidRPr="00463406">
              <w:rPr>
                <w:rFonts w:cstheme="minorHAnsi"/>
                <w:color w:val="000000" w:themeColor="text1"/>
                <w:sz w:val="20"/>
                <w:szCs w:val="20"/>
                <w:u w:val="single"/>
              </w:rPr>
              <w:t>Konanie o </w:t>
            </w:r>
            <w:proofErr w:type="spellStart"/>
            <w:r w:rsidRPr="00463406">
              <w:rPr>
                <w:rFonts w:cstheme="minorHAnsi"/>
                <w:color w:val="000000" w:themeColor="text1"/>
                <w:sz w:val="20"/>
                <w:szCs w:val="20"/>
                <w:u w:val="single"/>
              </w:rPr>
              <w:t>ŽoNFP</w:t>
            </w:r>
            <w:proofErr w:type="spellEnd"/>
            <w:r w:rsidRPr="00463406">
              <w:rPr>
                <w:rFonts w:cstheme="minorHAnsi"/>
                <w:color w:val="000000" w:themeColor="text1"/>
                <w:sz w:val="20"/>
                <w:szCs w:val="20"/>
                <w:u w:val="single"/>
              </w:rPr>
              <w:t xml:space="preserve"> na úrovni PPA:</w:t>
            </w:r>
          </w:p>
          <w:p w14:paraId="6B8BC97C" w14:textId="77777777" w:rsidR="00C469A6" w:rsidRPr="007E12A1" w:rsidRDefault="00725ADF" w:rsidP="00C469A6">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 xml:space="preserve">administratívna kontrola splnenia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podmienok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cstheme="minorHAnsi"/>
                <w:color w:val="000000" w:themeColor="text1"/>
                <w:sz w:val="20"/>
                <w:szCs w:val="20"/>
              </w:rPr>
              <w:t xml:space="preserve">, postupov MAS pri výbere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r w:rsidR="00C469A6" w:rsidRPr="0085322B">
              <w:rPr>
                <w:rFonts w:cstheme="minorHAnsi"/>
                <w:color w:val="FF0000"/>
                <w:sz w:val="20"/>
                <w:szCs w:val="20"/>
              </w:rPr>
              <w:t xml:space="preserve">splnenie podmienok  </w:t>
            </w:r>
            <w:r w:rsidR="00C469A6" w:rsidRPr="0085322B">
              <w:rPr>
                <w:color w:val="FF0000"/>
                <w:sz w:val="20"/>
                <w:szCs w:val="20"/>
              </w:rPr>
              <w:t xml:space="preserve">ods. 7 a 8 kapitoly 8.1 príručky pre prijímateľa LEADER, </w:t>
            </w:r>
          </w:p>
          <w:p w14:paraId="73830902" w14:textId="77777777" w:rsidR="00725ADF" w:rsidRPr="00463406" w:rsidRDefault="00725ADF" w:rsidP="00F15CD7">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vydanie Rozhodnutia,</w:t>
            </w:r>
          </w:p>
          <w:p w14:paraId="04FD832C" w14:textId="77777777" w:rsidR="00725ADF" w:rsidRPr="00463406" w:rsidRDefault="00725ADF" w:rsidP="00F15CD7">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opravné prostriedky.</w:t>
            </w:r>
          </w:p>
          <w:p w14:paraId="10B0765C" w14:textId="77777777" w:rsidR="00725ADF" w:rsidRPr="00463406" w:rsidRDefault="00725ADF" w:rsidP="00725ADF">
            <w:pPr>
              <w:tabs>
                <w:tab w:val="left" w:pos="289"/>
              </w:tabs>
              <w:suppressAutoHyphens/>
              <w:autoSpaceDN w:val="0"/>
              <w:jc w:val="both"/>
              <w:textAlignment w:val="baseline"/>
              <w:rPr>
                <w:color w:val="000000" w:themeColor="text1"/>
                <w:sz w:val="20"/>
                <w:szCs w:val="20"/>
              </w:rPr>
            </w:pPr>
          </w:p>
          <w:p w14:paraId="05F9E7D2" w14:textId="4CB99010" w:rsidR="00C469A6" w:rsidRDefault="00725ADF" w:rsidP="00725ADF">
            <w:pPr>
              <w:tabs>
                <w:tab w:val="num" w:pos="567"/>
              </w:tabs>
              <w:autoSpaceDE w:val="0"/>
              <w:autoSpaceDN w:val="0"/>
              <w:adjustRightInd w:val="0"/>
              <w:jc w:val="both"/>
              <w:rPr>
                <w:color w:val="000000" w:themeColor="text1"/>
                <w:sz w:val="20"/>
                <w:szCs w:val="20"/>
              </w:rPr>
            </w:pPr>
            <w:r w:rsidRPr="00463406">
              <w:rPr>
                <w:color w:val="000000" w:themeColor="text1"/>
                <w:sz w:val="20"/>
                <w:szCs w:val="20"/>
              </w:rPr>
              <w:t>MAS v konaní o </w:t>
            </w:r>
            <w:proofErr w:type="spellStart"/>
            <w:r w:rsidRPr="00463406">
              <w:rPr>
                <w:color w:val="000000" w:themeColor="text1"/>
                <w:sz w:val="20"/>
                <w:szCs w:val="20"/>
              </w:rPr>
              <w:t>ŽoNFP</w:t>
            </w:r>
            <w:proofErr w:type="spellEnd"/>
            <w:r w:rsidRPr="00463406">
              <w:rPr>
                <w:color w:val="000000" w:themeColor="text1"/>
                <w:sz w:val="20"/>
                <w:szCs w:val="20"/>
              </w:rPr>
              <w:t xml:space="preserve"> </w:t>
            </w:r>
            <w:r w:rsidRPr="00463406">
              <w:rPr>
                <w:rFonts w:cstheme="minorHAnsi"/>
                <w:color w:val="000000" w:themeColor="text1"/>
                <w:sz w:val="20"/>
                <w:szCs w:val="20"/>
              </w:rPr>
              <w:t xml:space="preserve">overí splnenie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posúdi podmienky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(formálna kontrola kompletnosti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a jej príloh a kontrola splnenia vybraných podmienok poskytnutia príspevku). MAS </w:t>
            </w:r>
            <w:r w:rsidRPr="00463406">
              <w:rPr>
                <w:color w:val="000000" w:themeColor="text1"/>
                <w:sz w:val="20"/>
                <w:szCs w:val="20"/>
              </w:rPr>
              <w:t xml:space="preserve">overuje splnenie podmienok poskytnutia príspevku v súlade s výzvou na predkladanie </w:t>
            </w:r>
            <w:proofErr w:type="spellStart"/>
            <w:r w:rsidRPr="00463406">
              <w:rPr>
                <w:color w:val="000000" w:themeColor="text1"/>
                <w:sz w:val="20"/>
                <w:szCs w:val="20"/>
              </w:rPr>
              <w:t>ŽoNFP</w:t>
            </w:r>
            <w:proofErr w:type="spellEnd"/>
            <w:r w:rsidRPr="00463406">
              <w:rPr>
                <w:color w:val="000000" w:themeColor="text1"/>
                <w:sz w:val="20"/>
                <w:szCs w:val="20"/>
              </w:rPr>
              <w:t xml:space="preserve"> a dokumentmi bez ohľadu na skutočnosť, či ich úplné znenie je priamo uvedené v texte predmetnej výzvy alebo je uvádzané, resp. bližšie popísané v dokumente/dokumentoch, na ktoré sa výzva na predkladanie </w:t>
            </w:r>
            <w:proofErr w:type="spellStart"/>
            <w:r w:rsidRPr="00463406">
              <w:rPr>
                <w:color w:val="000000" w:themeColor="text1"/>
                <w:sz w:val="20"/>
                <w:szCs w:val="20"/>
              </w:rPr>
              <w:t>ŽoNFP</w:t>
            </w:r>
            <w:proofErr w:type="spellEnd"/>
            <w:r w:rsidRPr="00463406">
              <w:rPr>
                <w:color w:val="000000" w:themeColor="text1"/>
                <w:sz w:val="20"/>
                <w:szCs w:val="20"/>
              </w:rPr>
              <w:t xml:space="preserve"> odvoláva. </w:t>
            </w:r>
          </w:p>
          <w:p w14:paraId="635D2991" w14:textId="02FF842C" w:rsidR="00D5251D" w:rsidRPr="007222B7" w:rsidRDefault="00A76327" w:rsidP="00725ADF">
            <w:pPr>
              <w:tabs>
                <w:tab w:val="num" w:pos="567"/>
              </w:tabs>
              <w:autoSpaceDE w:val="0"/>
              <w:autoSpaceDN w:val="0"/>
              <w:adjustRightInd w:val="0"/>
              <w:jc w:val="both"/>
              <w:rPr>
                <w:rFonts w:eastAsia="Times New Roman" w:cs="Times New Roman"/>
                <w:color w:val="FF0000"/>
                <w:sz w:val="20"/>
                <w:szCs w:val="20"/>
                <w:lang w:eastAsia="sk-SK"/>
              </w:rPr>
            </w:pPr>
            <w:r w:rsidRPr="007222B7">
              <w:rPr>
                <w:rFonts w:eastAsia="Times New Roman" w:cs="Times New Roman"/>
                <w:color w:val="FF0000"/>
                <w:sz w:val="20"/>
                <w:szCs w:val="20"/>
                <w:lang w:eastAsia="sk-SK"/>
              </w:rPr>
              <w:t xml:space="preserve">Informácia pre žiadateľov o nenávratný finančný príspevok, resp. o príspevok v zmysle čl. 137  a </w:t>
            </w:r>
            <w:proofErr w:type="spellStart"/>
            <w:r w:rsidRPr="007222B7">
              <w:rPr>
                <w:rFonts w:eastAsia="Times New Roman" w:cs="Times New Roman"/>
                <w:color w:val="FF0000"/>
                <w:sz w:val="20"/>
                <w:szCs w:val="20"/>
                <w:lang w:eastAsia="sk-SK"/>
              </w:rPr>
              <w:t>nasl</w:t>
            </w:r>
            <w:proofErr w:type="spellEnd"/>
            <w:r w:rsidRPr="007222B7">
              <w:rPr>
                <w:rFonts w:eastAsia="Times New Roman" w:cs="Times New Roman"/>
                <w:color w:val="FF0000"/>
                <w:sz w:val="20"/>
                <w:szCs w:val="20"/>
                <w:lang w:eastAsia="sk-SK"/>
              </w:rPr>
              <w:t xml:space="preserve">. nariadenia Európskeho parlamentu a Rady (EÚ, </w:t>
            </w:r>
            <w:proofErr w:type="spellStart"/>
            <w:r w:rsidRPr="007222B7">
              <w:rPr>
                <w:rFonts w:eastAsia="Times New Roman" w:cs="Times New Roman"/>
                <w:color w:val="FF0000"/>
                <w:sz w:val="20"/>
                <w:szCs w:val="20"/>
                <w:lang w:eastAsia="sk-SK"/>
              </w:rPr>
              <w:t>Euratom</w:t>
            </w:r>
            <w:proofErr w:type="spellEnd"/>
            <w:r w:rsidRPr="007222B7">
              <w:rPr>
                <w:rFonts w:eastAsia="Times New Roman" w:cs="Times New Roman"/>
                <w:color w:val="FF0000"/>
                <w:sz w:val="20"/>
                <w:szCs w:val="20"/>
                <w:lang w:eastAsia="sk-SK"/>
              </w:rPr>
              <w:t xml:space="preserve">) 2024/2509  z 23. septembra 2024 , ktorým sa zrušuje nariadenie 1929/2015 z 28. októbra 2015 a nariadenie (EÚ, </w:t>
            </w:r>
            <w:proofErr w:type="spellStart"/>
            <w:r w:rsidRPr="007222B7">
              <w:rPr>
                <w:rFonts w:eastAsia="Times New Roman" w:cs="Times New Roman"/>
                <w:color w:val="FF0000"/>
                <w:sz w:val="20"/>
                <w:szCs w:val="20"/>
                <w:lang w:eastAsia="sk-SK"/>
              </w:rPr>
              <w:t>Euratom</w:t>
            </w:r>
            <w:proofErr w:type="spellEnd"/>
            <w:r w:rsidRPr="007222B7">
              <w:rPr>
                <w:rFonts w:eastAsia="Times New Roman" w:cs="Times New Roman"/>
                <w:color w:val="FF0000"/>
                <w:sz w:val="20"/>
                <w:szCs w:val="20"/>
                <w:lang w:eastAsia="sk-SK"/>
              </w:rPr>
              <w:t>) č. 966/2012 o rozpočtových pravidlách, ktoré sa vzťahujú na všeobecný rozpočet Únie</w:t>
            </w:r>
            <w:r w:rsidR="00E23102" w:rsidRPr="007222B7">
              <w:rPr>
                <w:rFonts w:eastAsia="Times New Roman" w:cs="Times New Roman"/>
                <w:color w:val="FF0000"/>
                <w:sz w:val="20"/>
                <w:szCs w:val="20"/>
                <w:lang w:eastAsia="sk-SK"/>
              </w:rPr>
              <w:t xml:space="preserve"> </w:t>
            </w:r>
            <w:r w:rsidR="00D5251D" w:rsidRPr="007222B7">
              <w:rPr>
                <w:rFonts w:eastAsia="Times New Roman" w:cs="Times New Roman"/>
                <w:color w:val="FF0000"/>
                <w:sz w:val="20"/>
                <w:szCs w:val="20"/>
                <w:lang w:eastAsia="sk-SK"/>
              </w:rPr>
              <w:t xml:space="preserve">sú uvedené v Prílohe č.17B k príručke pre prijímateľa LEADER.  </w:t>
            </w:r>
          </w:p>
          <w:p w14:paraId="11BE654F" w14:textId="5BB21B4D" w:rsidR="00725ADF" w:rsidRPr="00302051" w:rsidRDefault="00725ADF" w:rsidP="00725ADF">
            <w:pPr>
              <w:jc w:val="both"/>
              <w:rPr>
                <w:sz w:val="20"/>
                <w:szCs w:val="20"/>
                <w:shd w:val="clear" w:color="auto" w:fill="FFFFFF"/>
              </w:rPr>
            </w:pPr>
            <w:r w:rsidRPr="00302051">
              <w:rPr>
                <w:sz w:val="20"/>
                <w:szCs w:val="20"/>
              </w:rPr>
              <w:t xml:space="preserve">MAS/PPA </w:t>
            </w:r>
            <w:r w:rsidRPr="00302051">
              <w:rPr>
                <w:sz w:val="20"/>
                <w:szCs w:val="20"/>
                <w:shd w:val="clear" w:color="auto" w:fill="FFFFFF"/>
              </w:rPr>
              <w:t>overenie splnenia podmienok poskytnutia príspevku vykoná v konaní o </w:t>
            </w:r>
            <w:proofErr w:type="spellStart"/>
            <w:r w:rsidRPr="00302051">
              <w:rPr>
                <w:sz w:val="20"/>
                <w:szCs w:val="20"/>
                <w:shd w:val="clear" w:color="auto" w:fill="FFFFFF"/>
              </w:rPr>
              <w:t>ŽoNFP</w:t>
            </w:r>
            <w:proofErr w:type="spellEnd"/>
            <w:r w:rsidRPr="00302051">
              <w:rPr>
                <w:sz w:val="20"/>
                <w:szCs w:val="20"/>
                <w:shd w:val="clear" w:color="auto" w:fill="FFFFFF"/>
              </w:rPr>
              <w:t xml:space="preserve"> len raz, a to k momentu, kedy jej splnenie overuje. MAS/PPA neoveruje splnenie všetkých podmienok poskytnutia príspevku k momentu predloženia </w:t>
            </w:r>
            <w:proofErr w:type="spellStart"/>
            <w:r w:rsidRPr="00302051">
              <w:rPr>
                <w:sz w:val="20"/>
                <w:szCs w:val="20"/>
                <w:shd w:val="clear" w:color="auto" w:fill="FFFFFF"/>
              </w:rPr>
              <w:t>ŽoNFP</w:t>
            </w:r>
            <w:proofErr w:type="spellEnd"/>
            <w:r w:rsidRPr="00302051">
              <w:rPr>
                <w:sz w:val="20"/>
                <w:szCs w:val="20"/>
                <w:shd w:val="clear" w:color="auto" w:fill="FFFFFF"/>
              </w:rPr>
              <w:t xml:space="preserve">. Ak však z popisu alebo charakteru konkrétnej podmienky poskytnutia príspevku vplýva, že má byť splnená k momentu predloženia </w:t>
            </w:r>
            <w:proofErr w:type="spellStart"/>
            <w:r w:rsidRPr="00302051">
              <w:rPr>
                <w:sz w:val="20"/>
                <w:szCs w:val="20"/>
                <w:shd w:val="clear" w:color="auto" w:fill="FFFFFF"/>
              </w:rPr>
              <w:t>ŽoNFP</w:t>
            </w:r>
            <w:proofErr w:type="spellEnd"/>
            <w:r w:rsidRPr="00302051">
              <w:rPr>
                <w:sz w:val="20"/>
                <w:szCs w:val="20"/>
                <w:shd w:val="clear" w:color="auto" w:fill="FFFFFF"/>
              </w:rPr>
              <w:t xml:space="preserve">, alebo  k akémukoľvek inému momentu v priebehu konania </w:t>
            </w:r>
            <w:r w:rsidRPr="00302051">
              <w:rPr>
                <w:sz w:val="20"/>
                <w:szCs w:val="20"/>
                <w:shd w:val="clear" w:color="auto" w:fill="FFFFFF"/>
              </w:rPr>
              <w:br/>
              <w:t xml:space="preserve">o </w:t>
            </w:r>
            <w:proofErr w:type="spellStart"/>
            <w:r w:rsidRPr="00302051">
              <w:rPr>
                <w:sz w:val="20"/>
                <w:szCs w:val="20"/>
                <w:shd w:val="clear" w:color="auto" w:fill="FFFFFF"/>
              </w:rPr>
              <w:t>ŽoNFP</w:t>
            </w:r>
            <w:proofErr w:type="spellEnd"/>
            <w:r w:rsidRPr="00302051">
              <w:rPr>
                <w:sz w:val="20"/>
                <w:szCs w:val="20"/>
                <w:shd w:val="clear" w:color="auto" w:fill="FFFFFF"/>
              </w:rPr>
              <w:t xml:space="preserve">, overuje MAS/PPA jej splnenie práve k tomuto momentu kedykoľvek v priebehu konania; vo výzve na predkladanie </w:t>
            </w:r>
            <w:proofErr w:type="spellStart"/>
            <w:r w:rsidRPr="00302051">
              <w:rPr>
                <w:sz w:val="20"/>
                <w:szCs w:val="20"/>
                <w:shd w:val="clear" w:color="auto" w:fill="FFFFFF"/>
              </w:rPr>
              <w:t>ŽoNFP</w:t>
            </w:r>
            <w:proofErr w:type="spellEnd"/>
            <w:r w:rsidRPr="00302051">
              <w:rPr>
                <w:sz w:val="20"/>
                <w:szCs w:val="20"/>
                <w:shd w:val="clear" w:color="auto" w:fill="FFFFFF"/>
              </w:rPr>
              <w:t>, resp. v</w:t>
            </w:r>
            <w:r w:rsidR="00C056AF" w:rsidRPr="00302051">
              <w:rPr>
                <w:sz w:val="20"/>
                <w:szCs w:val="20"/>
                <w:shd w:val="clear" w:color="auto" w:fill="FFFFFF"/>
              </w:rPr>
              <w:t> </w:t>
            </w:r>
            <w:r w:rsidR="002B04F4" w:rsidRPr="00302051">
              <w:rPr>
                <w:sz w:val="20"/>
                <w:szCs w:val="20"/>
                <w:shd w:val="clear" w:color="auto" w:fill="FFFFFF"/>
              </w:rPr>
              <w:t>prílohách</w:t>
            </w:r>
            <w:r w:rsidRPr="00302051">
              <w:rPr>
                <w:sz w:val="20"/>
                <w:szCs w:val="20"/>
                <w:shd w:val="clear" w:color="auto" w:fill="FFFFFF"/>
              </w:rPr>
              <w:t xml:space="preserve"> predmetnej výzve, bude stanovené ktoré podmienky poskytnutia príspevku sa budú overovať k momentu predloženia </w:t>
            </w:r>
            <w:proofErr w:type="spellStart"/>
            <w:r w:rsidRPr="00302051">
              <w:rPr>
                <w:sz w:val="20"/>
                <w:szCs w:val="20"/>
                <w:shd w:val="clear" w:color="auto" w:fill="FFFFFF"/>
              </w:rPr>
              <w:t>ŽoNFP</w:t>
            </w:r>
            <w:proofErr w:type="spellEnd"/>
            <w:r w:rsidRPr="00302051">
              <w:rPr>
                <w:sz w:val="20"/>
                <w:szCs w:val="20"/>
                <w:shd w:val="clear" w:color="auto" w:fill="FFFFFF"/>
              </w:rPr>
              <w:t xml:space="preserve"> alebo k vyššie uvedenému inému momentu v zmysle prílohy 6B príručky pre prijímateľa LEADER.</w:t>
            </w:r>
          </w:p>
          <w:p w14:paraId="24A43DBF" w14:textId="77777777" w:rsidR="00F15CD7" w:rsidRPr="00463406" w:rsidRDefault="00F15CD7" w:rsidP="00F15CD7">
            <w:pPr>
              <w:pStyle w:val="Textkomentra"/>
              <w:jc w:val="both"/>
              <w:rPr>
                <w:color w:val="000000" w:themeColor="text1"/>
              </w:rPr>
            </w:pPr>
            <w:r w:rsidRPr="00463406">
              <w:rPr>
                <w:rFonts w:cstheme="minorHAnsi"/>
                <w:color w:val="000000" w:themeColor="text1"/>
              </w:rPr>
              <w:t xml:space="preserve">V rámci rozhodovacej činnosti PPA  </w:t>
            </w:r>
            <w:r w:rsidRPr="00463406">
              <w:rPr>
                <w:color w:val="000000" w:themeColor="text1"/>
              </w:rPr>
              <w:t xml:space="preserve">sa </w:t>
            </w:r>
            <w:r w:rsidRPr="00463406">
              <w:rPr>
                <w:rFonts w:cstheme="minorHAnsi"/>
                <w:color w:val="000000" w:themeColor="text1"/>
              </w:rPr>
              <w:t>vydávajú rozhodnutia o odvolaní voči rozhodnutiu PPA za podmienok ustanovených zákonom o EŠIF. V rámci rozhodovacej činnosti PPA sa vydávajú nasledovné typy rozhodnutí:</w:t>
            </w:r>
          </w:p>
          <w:p w14:paraId="4BE19B7C"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2916BF63"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neschválení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68B8FC8C"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rozhodnutie o zastavení konania</w:t>
            </w:r>
          </w:p>
          <w:p w14:paraId="1BBD80EC"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vzal späť žiadosť pred vydaním rozhodnutia,</w:t>
            </w:r>
          </w:p>
          <w:p w14:paraId="50078D17"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zomrel, bol vyhlásený za mŕtveho alebo zanikol bez právneho nástupcu,</w:t>
            </w:r>
          </w:p>
          <w:p w14:paraId="4CBC7D67" w14:textId="1BAA95DD"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nepredložil žiadosť ri</w:t>
            </w:r>
            <w:r w:rsidR="00463406">
              <w:rPr>
                <w:rFonts w:asciiTheme="minorHAnsi" w:hAnsiTheme="minorHAnsi" w:cstheme="minorHAnsi"/>
                <w:color w:val="000000" w:themeColor="text1"/>
                <w:sz w:val="20"/>
                <w:szCs w:val="20"/>
              </w:rPr>
              <w:t>adne, včas a vo forme určenej vý</w:t>
            </w:r>
            <w:r w:rsidRPr="00463406">
              <w:rPr>
                <w:rFonts w:asciiTheme="minorHAnsi" w:hAnsiTheme="minorHAnsi" w:cstheme="minorHAnsi"/>
                <w:color w:val="000000" w:themeColor="text1"/>
                <w:sz w:val="20"/>
                <w:szCs w:val="20"/>
              </w:rPr>
              <w:t xml:space="preserve">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7623AE48"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tak ustanovuje zákon o príspevku z EŠIF</w:t>
            </w:r>
          </w:p>
          <w:p w14:paraId="51E20680"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zmene rozhodnutia o neschválení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podľa § 21 zákona o EŠIF;</w:t>
            </w:r>
          </w:p>
          <w:p w14:paraId="67205090"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odvolaní v rámci </w:t>
            </w:r>
            <w:proofErr w:type="spellStart"/>
            <w:r w:rsidRPr="00463406">
              <w:rPr>
                <w:rFonts w:asciiTheme="minorHAnsi" w:hAnsiTheme="minorHAnsi" w:cstheme="minorHAnsi"/>
                <w:color w:val="000000" w:themeColor="text1"/>
                <w:sz w:val="20"/>
                <w:szCs w:val="20"/>
              </w:rPr>
              <w:t>autoremedúry</w:t>
            </w:r>
            <w:proofErr w:type="spellEnd"/>
            <w:r w:rsidRPr="00463406">
              <w:rPr>
                <w:rFonts w:asciiTheme="minorHAnsi" w:hAnsiTheme="minorHAnsi" w:cstheme="minorHAnsi"/>
                <w:color w:val="000000" w:themeColor="text1"/>
                <w:sz w:val="20"/>
                <w:szCs w:val="20"/>
              </w:rPr>
              <w:t xml:space="preserve"> podľa § 23 ods. 1 zákona o EŠIF;</w:t>
            </w:r>
          </w:p>
          <w:p w14:paraId="5DBF8C03"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lastRenderedPageBreak/>
              <w:t>rozhodnutie o odvolaní podľa § 23 ods. 2 a </w:t>
            </w:r>
            <w:proofErr w:type="spellStart"/>
            <w:r w:rsidRPr="00463406">
              <w:rPr>
                <w:rFonts w:asciiTheme="minorHAnsi" w:hAnsiTheme="minorHAnsi" w:cstheme="minorHAnsi"/>
                <w:color w:val="000000" w:themeColor="text1"/>
                <w:sz w:val="20"/>
                <w:szCs w:val="20"/>
              </w:rPr>
              <w:t>násl</w:t>
            </w:r>
            <w:proofErr w:type="spellEnd"/>
            <w:r w:rsidRPr="00463406">
              <w:rPr>
                <w:rFonts w:asciiTheme="minorHAnsi" w:hAnsiTheme="minorHAnsi" w:cstheme="minorHAnsi"/>
                <w:color w:val="000000" w:themeColor="text1"/>
                <w:sz w:val="20"/>
                <w:szCs w:val="20"/>
              </w:rPr>
              <w:t>. zákona o príspevku EŠIF (v prípadoch, keď sa nevyužije § 23  ods. 7 zákona o príspevku EŠIF),</w:t>
            </w:r>
          </w:p>
          <w:p w14:paraId="452E068F" w14:textId="4A62F113" w:rsidR="00725ADF"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rozhodnutie o preskúmaní rozhodnutia mimo odvolacieho konania podľa § 24 zákona o EŠIF.</w:t>
            </w:r>
          </w:p>
          <w:p w14:paraId="1E918B42" w14:textId="01A25680" w:rsidR="00A83513" w:rsidRPr="00463406" w:rsidRDefault="00EE749F" w:rsidP="002B04F4">
            <w:pPr>
              <w:jc w:val="both"/>
              <w:rPr>
                <w:b/>
                <w:color w:val="000000" w:themeColor="text1"/>
                <w:sz w:val="20"/>
                <w:szCs w:val="20"/>
              </w:rPr>
            </w:pPr>
            <w:r w:rsidRPr="00463406">
              <w:rPr>
                <w:b/>
                <w:color w:val="000000" w:themeColor="text1"/>
                <w:sz w:val="20"/>
                <w:szCs w:val="20"/>
              </w:rPr>
              <w:t>Procesný postup  konania o </w:t>
            </w:r>
            <w:proofErr w:type="spellStart"/>
            <w:r w:rsidRPr="00463406">
              <w:rPr>
                <w:b/>
                <w:color w:val="000000" w:themeColor="text1"/>
                <w:sz w:val="20"/>
                <w:szCs w:val="20"/>
              </w:rPr>
              <w:t>ŽoNFP</w:t>
            </w:r>
            <w:proofErr w:type="spellEnd"/>
            <w:r w:rsidRPr="00463406">
              <w:rPr>
                <w:b/>
                <w:color w:val="000000" w:themeColor="text1"/>
                <w:sz w:val="20"/>
                <w:szCs w:val="20"/>
              </w:rPr>
              <w:t xml:space="preserve"> je uveden</w:t>
            </w:r>
            <w:r w:rsidR="00B40B02" w:rsidRPr="00463406">
              <w:rPr>
                <w:b/>
                <w:color w:val="000000" w:themeColor="text1"/>
                <w:sz w:val="20"/>
                <w:szCs w:val="20"/>
              </w:rPr>
              <w:t>ý</w:t>
            </w:r>
            <w:r w:rsidRPr="00463406">
              <w:rPr>
                <w:b/>
                <w:color w:val="000000" w:themeColor="text1"/>
                <w:sz w:val="20"/>
                <w:szCs w:val="20"/>
              </w:rPr>
              <w:t xml:space="preserve"> v kap. 7.</w:t>
            </w:r>
            <w:r w:rsidR="00AB748A" w:rsidRPr="00463406">
              <w:rPr>
                <w:b/>
                <w:color w:val="000000" w:themeColor="text1"/>
                <w:sz w:val="20"/>
                <w:szCs w:val="20"/>
              </w:rPr>
              <w:t>1</w:t>
            </w:r>
            <w:r w:rsidR="00EA2872" w:rsidRPr="00463406">
              <w:rPr>
                <w:b/>
                <w:color w:val="000000" w:themeColor="text1"/>
                <w:sz w:val="20"/>
                <w:szCs w:val="20"/>
              </w:rPr>
              <w:t>.</w:t>
            </w:r>
            <w:r w:rsidR="0055394E" w:rsidRPr="00463406">
              <w:rPr>
                <w:b/>
                <w:color w:val="000000" w:themeColor="text1"/>
                <w:sz w:val="20"/>
                <w:szCs w:val="20"/>
              </w:rPr>
              <w:t>3</w:t>
            </w:r>
            <w:r w:rsidR="00BB5A72" w:rsidRPr="00463406">
              <w:rPr>
                <w:b/>
                <w:color w:val="000000" w:themeColor="text1"/>
                <w:sz w:val="20"/>
                <w:szCs w:val="20"/>
              </w:rPr>
              <w:t xml:space="preserve"> p</w:t>
            </w:r>
            <w:r w:rsidR="007C0338" w:rsidRPr="00463406">
              <w:rPr>
                <w:b/>
                <w:color w:val="000000" w:themeColor="text1"/>
                <w:sz w:val="20"/>
                <w:szCs w:val="20"/>
              </w:rPr>
              <w:t>ríručky</w:t>
            </w:r>
            <w:r w:rsidR="00B40B02" w:rsidRPr="00463406">
              <w:rPr>
                <w:b/>
                <w:color w:val="000000" w:themeColor="text1"/>
                <w:sz w:val="20"/>
                <w:szCs w:val="20"/>
              </w:rPr>
              <w:t xml:space="preserve"> </w:t>
            </w:r>
            <w:r w:rsidR="00B40B02" w:rsidRPr="00463406">
              <w:rPr>
                <w:rFonts w:eastAsiaTheme="majorEastAsia" w:cstheme="majorBidi"/>
                <w:b/>
                <w:bCs/>
                <w:color w:val="000000" w:themeColor="text1"/>
                <w:sz w:val="20"/>
                <w:szCs w:val="20"/>
              </w:rPr>
              <w:t>pre prijímateľa LEADER</w:t>
            </w:r>
            <w:r w:rsidRPr="00463406">
              <w:rPr>
                <w:b/>
                <w:color w:val="000000" w:themeColor="text1"/>
                <w:sz w:val="20"/>
                <w:szCs w:val="20"/>
              </w:rPr>
              <w:t xml:space="preserve">. </w:t>
            </w:r>
            <w:r w:rsidR="0055394E" w:rsidRPr="00463406">
              <w:rPr>
                <w:b/>
                <w:color w:val="000000" w:themeColor="text1"/>
                <w:sz w:val="20"/>
                <w:szCs w:val="20"/>
              </w:rPr>
              <w:t xml:space="preserve"> </w:t>
            </w:r>
            <w:r w:rsidR="00E36967" w:rsidRPr="00463406">
              <w:rPr>
                <w:b/>
                <w:color w:val="000000" w:themeColor="text1"/>
                <w:sz w:val="20"/>
                <w:szCs w:val="20"/>
              </w:rPr>
              <w:t>Bližšie podrobnosti a</w:t>
            </w:r>
            <w:r w:rsidR="00B40B02" w:rsidRPr="00463406">
              <w:rPr>
                <w:b/>
                <w:color w:val="000000" w:themeColor="text1"/>
                <w:sz w:val="20"/>
                <w:szCs w:val="20"/>
              </w:rPr>
              <w:t> </w:t>
            </w:r>
            <w:r w:rsidR="00C31BA0" w:rsidRPr="00463406">
              <w:rPr>
                <w:b/>
                <w:color w:val="000000" w:themeColor="text1"/>
                <w:sz w:val="20"/>
                <w:szCs w:val="20"/>
              </w:rPr>
              <w:t>procesný postup pri</w:t>
            </w:r>
            <w:r w:rsidR="0055394E" w:rsidRPr="00463406">
              <w:rPr>
                <w:b/>
                <w:color w:val="000000" w:themeColor="text1"/>
                <w:sz w:val="20"/>
                <w:szCs w:val="20"/>
              </w:rPr>
              <w:t xml:space="preserve"> vydávaní rozhodnutí  je uvedený v kapitole 7.1.4</w:t>
            </w:r>
            <w:r w:rsidR="00C31BA0" w:rsidRPr="00463406">
              <w:rPr>
                <w:b/>
                <w:color w:val="000000" w:themeColor="text1"/>
                <w:sz w:val="20"/>
                <w:szCs w:val="20"/>
              </w:rPr>
              <w:t xml:space="preserve"> </w:t>
            </w:r>
            <w:r w:rsidR="0055394E" w:rsidRPr="00463406">
              <w:rPr>
                <w:b/>
                <w:color w:val="000000" w:themeColor="text1"/>
                <w:sz w:val="20"/>
                <w:szCs w:val="20"/>
              </w:rPr>
              <w:t xml:space="preserve"> a pri </w:t>
            </w:r>
            <w:r w:rsidR="00C31BA0" w:rsidRPr="00463406">
              <w:rPr>
                <w:b/>
                <w:color w:val="000000" w:themeColor="text1"/>
                <w:sz w:val="20"/>
                <w:szCs w:val="20"/>
              </w:rPr>
              <w:t>uzatváraní z</w:t>
            </w:r>
            <w:r w:rsidR="00E36967" w:rsidRPr="00463406">
              <w:rPr>
                <w:b/>
                <w:color w:val="000000" w:themeColor="text1"/>
                <w:sz w:val="20"/>
                <w:szCs w:val="20"/>
              </w:rPr>
              <w:t>mluvy o</w:t>
            </w:r>
            <w:r w:rsidR="00B40B02" w:rsidRPr="00463406">
              <w:rPr>
                <w:b/>
                <w:color w:val="000000" w:themeColor="text1"/>
                <w:sz w:val="20"/>
                <w:szCs w:val="20"/>
              </w:rPr>
              <w:t> </w:t>
            </w:r>
            <w:r w:rsidR="00E36967" w:rsidRPr="00463406">
              <w:rPr>
                <w:b/>
                <w:color w:val="000000" w:themeColor="text1"/>
                <w:sz w:val="20"/>
                <w:szCs w:val="20"/>
              </w:rPr>
              <w:t>poskytnutí NFP je uvedený v</w:t>
            </w:r>
            <w:r w:rsidR="00BA53F7" w:rsidRPr="00463406">
              <w:rPr>
                <w:b/>
                <w:color w:val="000000" w:themeColor="text1"/>
                <w:sz w:val="20"/>
                <w:szCs w:val="20"/>
              </w:rPr>
              <w:t> </w:t>
            </w:r>
            <w:r w:rsidR="00B40B02" w:rsidRPr="00463406">
              <w:rPr>
                <w:b/>
                <w:color w:val="000000" w:themeColor="text1"/>
                <w:sz w:val="20"/>
                <w:szCs w:val="20"/>
              </w:rPr>
              <w:t> </w:t>
            </w:r>
            <w:r w:rsidR="00E36967" w:rsidRPr="00463406">
              <w:rPr>
                <w:b/>
                <w:color w:val="000000" w:themeColor="text1"/>
                <w:sz w:val="20"/>
                <w:szCs w:val="20"/>
              </w:rPr>
              <w:t>kapitole</w:t>
            </w:r>
            <w:r w:rsidR="00BA53F7" w:rsidRPr="00463406">
              <w:rPr>
                <w:b/>
                <w:color w:val="000000" w:themeColor="text1"/>
                <w:sz w:val="20"/>
                <w:szCs w:val="20"/>
              </w:rPr>
              <w:t xml:space="preserve"> 7.</w:t>
            </w:r>
            <w:r w:rsidR="00B92EE1" w:rsidRPr="00463406">
              <w:rPr>
                <w:b/>
                <w:color w:val="000000" w:themeColor="text1"/>
                <w:sz w:val="20"/>
                <w:szCs w:val="20"/>
              </w:rPr>
              <w:t>2</w:t>
            </w:r>
            <w:r w:rsidR="00BB5A72" w:rsidRPr="00463406">
              <w:rPr>
                <w:b/>
                <w:color w:val="000000" w:themeColor="text1"/>
                <w:sz w:val="20"/>
                <w:szCs w:val="20"/>
              </w:rPr>
              <w:t xml:space="preserve"> p</w:t>
            </w:r>
            <w:r w:rsidR="00E36967" w:rsidRPr="00463406">
              <w:rPr>
                <w:b/>
                <w:color w:val="000000" w:themeColor="text1"/>
                <w:sz w:val="20"/>
                <w:szCs w:val="20"/>
              </w:rPr>
              <w:t>ríručky</w:t>
            </w:r>
            <w:r w:rsidR="00B40B02" w:rsidRPr="00463406">
              <w:rPr>
                <w:b/>
                <w:color w:val="000000" w:themeColor="text1"/>
                <w:sz w:val="20"/>
                <w:szCs w:val="20"/>
              </w:rPr>
              <w:t xml:space="preserve"> </w:t>
            </w:r>
            <w:r w:rsidR="00B40B02" w:rsidRPr="00463406">
              <w:rPr>
                <w:rFonts w:eastAsiaTheme="majorEastAsia" w:cstheme="majorBidi"/>
                <w:b/>
                <w:bCs/>
                <w:color w:val="000000" w:themeColor="text1"/>
                <w:sz w:val="20"/>
                <w:szCs w:val="20"/>
              </w:rPr>
              <w:t>pre prijímateľa LEADER</w:t>
            </w:r>
            <w:r w:rsidR="00E36967" w:rsidRPr="00463406">
              <w:rPr>
                <w:b/>
                <w:color w:val="000000" w:themeColor="text1"/>
                <w:sz w:val="20"/>
                <w:szCs w:val="20"/>
              </w:rPr>
              <w:t>.</w:t>
            </w:r>
          </w:p>
        </w:tc>
      </w:tr>
      <w:tr w:rsidR="00E36967" w:rsidRPr="00463406" w14:paraId="6CABAEDA" w14:textId="77777777" w:rsidTr="008E7CFC">
        <w:trPr>
          <w:trHeight w:val="454"/>
        </w:trPr>
        <w:tc>
          <w:tcPr>
            <w:tcW w:w="9286" w:type="dxa"/>
            <w:gridSpan w:val="6"/>
            <w:shd w:val="clear" w:color="auto" w:fill="auto"/>
            <w:vAlign w:val="center"/>
          </w:tcPr>
          <w:p w14:paraId="112251E0" w14:textId="278BE767" w:rsidR="0063325E" w:rsidRPr="00463406" w:rsidRDefault="0087197C" w:rsidP="00A50E26">
            <w:pPr>
              <w:jc w:val="both"/>
              <w:rPr>
                <w:rFonts w:eastAsia="Times New Roman" w:cs="Times New Roman"/>
                <w:b/>
                <w:sz w:val="24"/>
                <w:szCs w:val="24"/>
                <w:lang w:eastAsia="sk-SK"/>
              </w:rPr>
            </w:pPr>
            <w:r w:rsidRPr="00463406">
              <w:rPr>
                <w:rFonts w:eastAsia="Times New Roman" w:cs="Times New Roman"/>
                <w:b/>
                <w:color w:val="4F81BD" w:themeColor="accent1"/>
                <w:sz w:val="24"/>
                <w:szCs w:val="24"/>
                <w:lang w:eastAsia="sk-SK"/>
              </w:rPr>
              <w:lastRenderedPageBreak/>
              <w:t>6</w:t>
            </w:r>
            <w:r w:rsidR="00E36967" w:rsidRPr="00463406">
              <w:rPr>
                <w:rFonts w:eastAsia="Times New Roman" w:cs="Times New Roman"/>
                <w:b/>
                <w:color w:val="4F81BD" w:themeColor="accent1"/>
                <w:sz w:val="24"/>
                <w:szCs w:val="24"/>
                <w:lang w:eastAsia="sk-SK"/>
              </w:rPr>
              <w:t>. Z</w:t>
            </w:r>
            <w:r w:rsidR="00A50E26" w:rsidRPr="00463406">
              <w:rPr>
                <w:rFonts w:eastAsia="Times New Roman" w:cs="Times New Roman"/>
                <w:b/>
                <w:color w:val="4F81BD" w:themeColor="accent1"/>
                <w:sz w:val="24"/>
                <w:szCs w:val="24"/>
                <w:lang w:eastAsia="sk-SK"/>
              </w:rPr>
              <w:t>MENA A ZRUŠENIE VÝZVY</w:t>
            </w:r>
          </w:p>
        </w:tc>
      </w:tr>
      <w:tr w:rsidR="00E36967" w:rsidRPr="00463406" w14:paraId="0C54BCD7" w14:textId="77777777" w:rsidTr="008E7CFC">
        <w:trPr>
          <w:trHeight w:val="454"/>
        </w:trPr>
        <w:tc>
          <w:tcPr>
            <w:tcW w:w="9286" w:type="dxa"/>
            <w:gridSpan w:val="6"/>
            <w:shd w:val="clear" w:color="auto" w:fill="auto"/>
            <w:vAlign w:val="center"/>
          </w:tcPr>
          <w:p w14:paraId="7D8265E4" w14:textId="1371FBD0" w:rsidR="00442032" w:rsidRPr="00463406" w:rsidRDefault="00442032" w:rsidP="00442032">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3387717A" w14:textId="77777777" w:rsidR="00F91E26" w:rsidRPr="00463406" w:rsidRDefault="00E36967" w:rsidP="00F15CD7">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color w:val="000000" w:themeColor="text1"/>
                <w:kern w:val="3"/>
                <w:sz w:val="20"/>
                <w:szCs w:val="20"/>
                <w:lang w:eastAsia="zh-CN"/>
              </w:rPr>
              <w:t>Zmeny a zrušenie výzvy a jej príloh, vrátane zdôvodnenia zmien budú zverejňované formou oznámenia na webovom sídle:</w:t>
            </w:r>
            <w:r w:rsidR="00C31BA0" w:rsidRPr="00463406">
              <w:rPr>
                <w:rFonts w:ascii="Calibri" w:eastAsia="Times New Roman" w:hAnsi="Calibri" w:cs="Times New Roman"/>
                <w:color w:val="000000" w:themeColor="text1"/>
                <w:kern w:val="3"/>
                <w:sz w:val="20"/>
                <w:szCs w:val="20"/>
                <w:lang w:eastAsia="zh-CN"/>
              </w:rPr>
              <w:t xml:space="preserve"> </w:t>
            </w:r>
            <w:r w:rsidR="00AB748A" w:rsidRPr="00463406">
              <w:rPr>
                <w:rFonts w:ascii="Calibri" w:eastAsia="Times New Roman" w:hAnsi="Calibri" w:cs="Times New Roman"/>
                <w:color w:val="000000" w:themeColor="text1"/>
                <w:kern w:val="3"/>
                <w:sz w:val="20"/>
                <w:szCs w:val="20"/>
                <w:lang w:eastAsia="zh-CN"/>
              </w:rPr>
              <w:t>(</w:t>
            </w:r>
            <w:r w:rsidR="00AB748A" w:rsidRPr="00463406">
              <w:rPr>
                <w:rFonts w:eastAsia="Times New Roman" w:cstheme="minorHAnsi"/>
                <w:i/>
                <w:color w:val="000000" w:themeColor="text1"/>
                <w:sz w:val="18"/>
                <w:szCs w:val="18"/>
                <w:lang w:eastAsia="sk-SK"/>
              </w:rPr>
              <w:t>v rámci ITMS 2014+ sa vygeneruje automatický</w:t>
            </w:r>
            <w:r w:rsidR="00AB748A" w:rsidRPr="00463406">
              <w:rPr>
                <w:i/>
                <w:color w:val="000000" w:themeColor="text1"/>
                <w:sz w:val="18"/>
                <w:szCs w:val="18"/>
              </w:rPr>
              <w:t>).</w:t>
            </w:r>
          </w:p>
          <w:p w14:paraId="309BB0A9" w14:textId="74FC12CB" w:rsidR="00F91E26" w:rsidRPr="00463406" w:rsidRDefault="00F91E26" w:rsidP="00F15CD7">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bCs/>
                <w:color w:val="000000" w:themeColor="text1"/>
                <w:kern w:val="3"/>
                <w:sz w:val="20"/>
                <w:szCs w:val="20"/>
                <w:lang w:eastAsia="zh-CN"/>
              </w:rPr>
              <w:t>MA</w:t>
            </w:r>
            <w:r w:rsidR="00E510ED">
              <w:rPr>
                <w:rFonts w:ascii="Calibri" w:eastAsia="Times New Roman" w:hAnsi="Calibri" w:cs="Times New Roman"/>
                <w:bCs/>
                <w:color w:val="000000" w:themeColor="text1"/>
                <w:kern w:val="3"/>
                <w:sz w:val="20"/>
                <w:szCs w:val="20"/>
                <w:lang w:eastAsia="zh-CN"/>
              </w:rPr>
              <w:t xml:space="preserve">S je v súlade s § </w:t>
            </w:r>
            <w:r w:rsidR="00E510ED" w:rsidRPr="00F93F7E">
              <w:rPr>
                <w:rFonts w:ascii="Calibri" w:eastAsia="Times New Roman" w:hAnsi="Calibri" w:cs="Times New Roman"/>
                <w:bCs/>
                <w:color w:val="000000" w:themeColor="text1"/>
                <w:kern w:val="3"/>
                <w:sz w:val="20"/>
                <w:szCs w:val="20"/>
                <w:lang w:eastAsia="zh-CN"/>
              </w:rPr>
              <w:t>17 ods. 6 až 10</w:t>
            </w:r>
            <w:r w:rsidRPr="00F93F7E">
              <w:rPr>
                <w:rFonts w:ascii="Calibri" w:eastAsia="Times New Roman" w:hAnsi="Calibri" w:cs="Times New Roman"/>
                <w:bCs/>
                <w:color w:val="000000" w:themeColor="text1"/>
                <w:kern w:val="3"/>
                <w:sz w:val="20"/>
                <w:szCs w:val="20"/>
                <w:lang w:eastAsia="zh-CN"/>
              </w:rPr>
              <w:t xml:space="preserve"> zákona </w:t>
            </w:r>
            <w:r w:rsidRPr="00463406">
              <w:rPr>
                <w:rFonts w:ascii="Calibri" w:eastAsia="Times New Roman" w:hAnsi="Calibri" w:cs="Times New Roman"/>
                <w:bCs/>
                <w:color w:val="000000" w:themeColor="text1"/>
                <w:kern w:val="3"/>
                <w:sz w:val="20"/>
                <w:szCs w:val="20"/>
                <w:lang w:eastAsia="zh-CN"/>
              </w:rPr>
              <w:t xml:space="preserve">292/2014 Z. z. o  príspevku poskytovanom z EŠIF oprávnená výzvu zmeniť alebo zrušiť, a to v prípadoch, kedy nie je možné konať o </w:t>
            </w:r>
            <w:proofErr w:type="spellStart"/>
            <w:r w:rsidRPr="00463406">
              <w:rPr>
                <w:rFonts w:ascii="Calibri" w:eastAsia="Times New Roman" w:hAnsi="Calibri" w:cs="Times New Roman"/>
                <w:bCs/>
                <w:color w:val="000000" w:themeColor="text1"/>
                <w:kern w:val="3"/>
                <w:sz w:val="20"/>
                <w:szCs w:val="20"/>
                <w:lang w:eastAsia="zh-CN"/>
              </w:rPr>
              <w:t>ŽoNFP</w:t>
            </w:r>
            <w:proofErr w:type="spellEnd"/>
            <w:r w:rsidRPr="00463406">
              <w:rPr>
                <w:rFonts w:ascii="Calibri" w:eastAsia="Times New Roman" w:hAnsi="Calibri" w:cs="Times New Roman"/>
                <w:bCs/>
                <w:color w:val="000000" w:themeColor="text1"/>
                <w:kern w:val="3"/>
                <w:sz w:val="20"/>
                <w:szCs w:val="20"/>
                <w:lang w:eastAsia="zh-CN"/>
              </w:rPr>
              <w:t xml:space="preserve"> alebo posudzovať projektové zámery predložené na základe pôvodne vyhlásenej výzvy, alebo je zmena výzvy potrebná za účelom jej optimalizácie, resp. vhodnejšieho nastavenia. </w:t>
            </w:r>
          </w:p>
          <w:p w14:paraId="4AADE5C6" w14:textId="708630B7" w:rsidR="00E36967" w:rsidRPr="00463406" w:rsidRDefault="00F91E26" w:rsidP="00AD4CEB">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bCs/>
                <w:color w:val="000000" w:themeColor="text1"/>
                <w:kern w:val="3"/>
                <w:sz w:val="20"/>
                <w:szCs w:val="20"/>
                <w:lang w:eastAsia="zh-CN"/>
              </w:rPr>
              <w:t xml:space="preserve">Postupy, ktoré sa týkajú zmeny a zrušenia výzvy sú uvedené v kapitole 8.2.3  </w:t>
            </w:r>
            <w:r w:rsidRPr="00463406">
              <w:rPr>
                <w:color w:val="000000" w:themeColor="text1"/>
                <w:sz w:val="20"/>
                <w:szCs w:val="20"/>
              </w:rPr>
              <w:t xml:space="preserve">príručky </w:t>
            </w:r>
            <w:r w:rsidRPr="00463406">
              <w:rPr>
                <w:rFonts w:eastAsiaTheme="majorEastAsia" w:cstheme="majorBidi"/>
                <w:bCs/>
                <w:color w:val="000000" w:themeColor="text1"/>
                <w:sz w:val="20"/>
                <w:szCs w:val="20"/>
              </w:rPr>
              <w:t>pre prijímateľa LEADER.</w:t>
            </w:r>
          </w:p>
        </w:tc>
      </w:tr>
      <w:tr w:rsidR="00B74BF3" w:rsidRPr="00463406" w14:paraId="31BDEEE7" w14:textId="77777777" w:rsidTr="008E7CFC">
        <w:trPr>
          <w:trHeight w:val="454"/>
        </w:trPr>
        <w:tc>
          <w:tcPr>
            <w:tcW w:w="9286" w:type="dxa"/>
            <w:gridSpan w:val="6"/>
            <w:shd w:val="clear" w:color="auto" w:fill="auto"/>
            <w:vAlign w:val="center"/>
          </w:tcPr>
          <w:p w14:paraId="4AFB9CDF" w14:textId="4098B039" w:rsidR="003568AA" w:rsidRPr="00D5251D" w:rsidRDefault="00E36967" w:rsidP="00D5251D">
            <w:pPr>
              <w:pStyle w:val="Odsekzoznamu"/>
              <w:numPr>
                <w:ilvl w:val="2"/>
                <w:numId w:val="6"/>
              </w:numPr>
              <w:spacing w:line="320" w:lineRule="exact"/>
              <w:ind w:left="306" w:hanging="306"/>
              <w:rPr>
                <w:rFonts w:eastAsia="Times New Roman" w:cs="Times New Roman"/>
                <w:b/>
                <w:color w:val="000000" w:themeColor="text1"/>
                <w:sz w:val="24"/>
                <w:szCs w:val="24"/>
                <w:lang w:eastAsia="sk-SK"/>
              </w:rPr>
            </w:pPr>
            <w:r w:rsidRPr="00D5251D">
              <w:rPr>
                <w:rFonts w:eastAsia="Times New Roman" w:cs="Times New Roman"/>
                <w:b/>
                <w:color w:val="4F81BD" w:themeColor="accent1"/>
                <w:sz w:val="24"/>
                <w:szCs w:val="24"/>
                <w:lang w:eastAsia="sk-SK"/>
              </w:rPr>
              <w:t>P</w:t>
            </w:r>
            <w:r w:rsidR="00913AF6" w:rsidRPr="00D5251D">
              <w:rPr>
                <w:rFonts w:eastAsia="Times New Roman" w:cs="Times New Roman"/>
                <w:b/>
                <w:color w:val="4F81BD" w:themeColor="accent1"/>
                <w:sz w:val="24"/>
                <w:szCs w:val="24"/>
                <w:lang w:eastAsia="sk-SK"/>
              </w:rPr>
              <w:t>RÍLOHY  K VÝZVE</w:t>
            </w:r>
            <w:r w:rsidR="00EA2872" w:rsidRPr="00463406">
              <w:rPr>
                <w:rStyle w:val="Odkaznapoznmkupodiarou"/>
                <w:rFonts w:eastAsia="Times New Roman"/>
                <w:b/>
                <w:color w:val="4F81BD" w:themeColor="accent1"/>
                <w:sz w:val="18"/>
                <w:szCs w:val="18"/>
                <w:lang w:eastAsia="sk-SK"/>
              </w:rPr>
              <w:footnoteReference w:id="18"/>
            </w:r>
            <w:r w:rsidRPr="00D5251D">
              <w:rPr>
                <w:rFonts w:eastAsia="Times New Roman" w:cs="Times New Roman"/>
                <w:b/>
                <w:color w:val="4F81BD" w:themeColor="accent1"/>
                <w:sz w:val="18"/>
                <w:szCs w:val="18"/>
                <w:lang w:eastAsia="sk-SK"/>
              </w:rPr>
              <w:t xml:space="preserve"> </w:t>
            </w:r>
          </w:p>
        </w:tc>
      </w:tr>
      <w:tr w:rsidR="005D03E4" w:rsidRPr="00463406" w14:paraId="313B992B" w14:textId="77777777" w:rsidTr="005D03E4">
        <w:tc>
          <w:tcPr>
            <w:tcW w:w="1555" w:type="dxa"/>
            <w:vAlign w:val="center"/>
          </w:tcPr>
          <w:p w14:paraId="7309A166" w14:textId="28413B04"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w:t>
            </w:r>
          </w:p>
        </w:tc>
        <w:tc>
          <w:tcPr>
            <w:tcW w:w="7731" w:type="dxa"/>
            <w:gridSpan w:val="5"/>
          </w:tcPr>
          <w:p w14:paraId="5381AFA1" w14:textId="2719A76E" w:rsidR="005D03E4" w:rsidRPr="00463406" w:rsidRDefault="005D03E4" w:rsidP="005D03E4">
            <w:pPr>
              <w:autoSpaceDE w:val="0"/>
              <w:autoSpaceDN w:val="0"/>
              <w:adjustRightInd w:val="0"/>
              <w:jc w:val="both"/>
              <w:rPr>
                <w:rFonts w:cstheme="minorHAnsi"/>
                <w:color w:val="000000" w:themeColor="text1"/>
                <w:sz w:val="20"/>
                <w:szCs w:val="20"/>
              </w:rPr>
            </w:pPr>
            <w:r w:rsidRPr="00463406">
              <w:rPr>
                <w:rStyle w:val="Zdraznenie"/>
                <w:i w:val="0"/>
                <w:color w:val="000000" w:themeColor="text1"/>
                <w:sz w:val="18"/>
                <w:szCs w:val="18"/>
              </w:rPr>
              <w:t>Príručka pre prijímateľa</w:t>
            </w:r>
            <w:r w:rsidRPr="00463406">
              <w:rPr>
                <w:rStyle w:val="Zdraznenie"/>
                <w:color w:val="000000" w:themeColor="text1"/>
                <w:sz w:val="18"/>
                <w:szCs w:val="18"/>
              </w:rPr>
              <w:t xml:space="preserve"> </w:t>
            </w:r>
            <w:r w:rsidRPr="00463406">
              <w:rPr>
                <w:color w:val="000000" w:themeColor="text1"/>
                <w:sz w:val="18"/>
                <w:szCs w:val="18"/>
              </w:rPr>
              <w:t>nenávratného finančného príspevku z Programu rozvoja vidieka SR 2014 – 202</w:t>
            </w:r>
            <w:r w:rsidR="00BB5A72" w:rsidRPr="00463406">
              <w:rPr>
                <w:color w:val="000000" w:themeColor="text1"/>
                <w:sz w:val="18"/>
                <w:szCs w:val="18"/>
              </w:rPr>
              <w:t>2</w:t>
            </w:r>
            <w:r w:rsidRPr="00463406">
              <w:rPr>
                <w:color w:val="000000" w:themeColor="text1"/>
                <w:sz w:val="18"/>
                <w:szCs w:val="18"/>
              </w:rPr>
              <w:t xml:space="preserve"> pre opatrenie 19. Podpora na miestny rozvoj v rámci iniciatívy vrátane príloh:</w:t>
            </w:r>
          </w:p>
        </w:tc>
      </w:tr>
      <w:tr w:rsidR="005D03E4" w:rsidRPr="00463406" w14:paraId="48161E47" w14:textId="77777777" w:rsidTr="005D03E4">
        <w:tc>
          <w:tcPr>
            <w:tcW w:w="1555" w:type="dxa"/>
            <w:vAlign w:val="center"/>
          </w:tcPr>
          <w:p w14:paraId="566FCCC1" w14:textId="4A588A16"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2B</w:t>
            </w:r>
          </w:p>
        </w:tc>
        <w:tc>
          <w:tcPr>
            <w:tcW w:w="7731" w:type="dxa"/>
            <w:gridSpan w:val="5"/>
          </w:tcPr>
          <w:p w14:paraId="1A0EE28E" w14:textId="13856E2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Projekt realizácie</w:t>
            </w:r>
          </w:p>
        </w:tc>
      </w:tr>
      <w:tr w:rsidR="005D03E4" w:rsidRPr="00463406" w14:paraId="30EAADDB" w14:textId="77777777" w:rsidTr="005D03E4">
        <w:tc>
          <w:tcPr>
            <w:tcW w:w="1555" w:type="dxa"/>
            <w:vAlign w:val="center"/>
          </w:tcPr>
          <w:p w14:paraId="13946895" w14:textId="66D2D2AD"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4B</w:t>
            </w:r>
          </w:p>
        </w:tc>
        <w:tc>
          <w:tcPr>
            <w:tcW w:w="7731" w:type="dxa"/>
            <w:gridSpan w:val="5"/>
          </w:tcPr>
          <w:p w14:paraId="3F7CC6FD" w14:textId="44F11A0D"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Vzor žiadosti o  nenávratný finančný príspevok</w:t>
            </w:r>
          </w:p>
        </w:tc>
      </w:tr>
      <w:tr w:rsidR="005D03E4" w:rsidRPr="00463406" w14:paraId="7B6069CE" w14:textId="77777777" w:rsidTr="005D03E4">
        <w:tc>
          <w:tcPr>
            <w:tcW w:w="1555" w:type="dxa"/>
            <w:vAlign w:val="center"/>
          </w:tcPr>
          <w:p w14:paraId="361C6B26" w14:textId="7AD0B4CC"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5B</w:t>
            </w:r>
            <w:r w:rsidR="00F5369E" w:rsidRPr="00463406">
              <w:rPr>
                <w:rFonts w:cstheme="minorHAnsi"/>
                <w:color w:val="000000" w:themeColor="text1"/>
                <w:sz w:val="18"/>
                <w:szCs w:val="18"/>
              </w:rPr>
              <w:t xml:space="preserve"> </w:t>
            </w:r>
          </w:p>
        </w:tc>
        <w:tc>
          <w:tcPr>
            <w:tcW w:w="7731" w:type="dxa"/>
            <w:gridSpan w:val="5"/>
          </w:tcPr>
          <w:p w14:paraId="7B475A4E" w14:textId="478D61A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Oznámenie o </w:t>
            </w:r>
            <w:proofErr w:type="spellStart"/>
            <w:r w:rsidRPr="00463406">
              <w:rPr>
                <w:rFonts w:cstheme="minorHAnsi"/>
                <w:color w:val="000000" w:themeColor="text1"/>
                <w:sz w:val="18"/>
                <w:szCs w:val="18"/>
              </w:rPr>
              <w:t>späťvzatí</w:t>
            </w:r>
            <w:proofErr w:type="spellEnd"/>
            <w:r w:rsidRPr="00463406">
              <w:rPr>
                <w:rFonts w:cstheme="minorHAnsi"/>
                <w:color w:val="000000" w:themeColor="text1"/>
                <w:sz w:val="18"/>
                <w:szCs w:val="18"/>
              </w:rPr>
              <w:t xml:space="preserve"> </w:t>
            </w:r>
            <w:proofErr w:type="spellStart"/>
            <w:r w:rsidRPr="00463406">
              <w:rPr>
                <w:rFonts w:cstheme="minorHAnsi"/>
                <w:color w:val="000000" w:themeColor="text1"/>
                <w:sz w:val="18"/>
                <w:szCs w:val="18"/>
              </w:rPr>
              <w:t>ŽoNFP</w:t>
            </w:r>
            <w:proofErr w:type="spellEnd"/>
          </w:p>
        </w:tc>
      </w:tr>
      <w:tr w:rsidR="005D03E4" w:rsidRPr="00463406" w14:paraId="7BB63BD5" w14:textId="77777777" w:rsidTr="005D03E4">
        <w:tc>
          <w:tcPr>
            <w:tcW w:w="1555" w:type="dxa"/>
            <w:vAlign w:val="center"/>
          </w:tcPr>
          <w:p w14:paraId="3CC7ED43" w14:textId="67FE8B34"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6B</w:t>
            </w:r>
            <w:r w:rsidR="00F5369E" w:rsidRPr="00463406">
              <w:rPr>
                <w:rFonts w:cstheme="minorHAnsi"/>
                <w:color w:val="000000" w:themeColor="text1"/>
                <w:sz w:val="18"/>
                <w:szCs w:val="18"/>
              </w:rPr>
              <w:t xml:space="preserve"> </w:t>
            </w:r>
          </w:p>
        </w:tc>
        <w:tc>
          <w:tcPr>
            <w:tcW w:w="7731" w:type="dxa"/>
            <w:gridSpan w:val="5"/>
          </w:tcPr>
          <w:p w14:paraId="5CE5ECB1" w14:textId="1A36EA49"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Podmienky poskytnutia príspevku, </w:t>
            </w:r>
            <w:r w:rsidRPr="00463406">
              <w:rPr>
                <w:rFonts w:eastAsia="Times New Roman" w:cstheme="minorHAnsi"/>
                <w:color w:val="000000" w:themeColor="text1"/>
                <w:sz w:val="18"/>
                <w:szCs w:val="18"/>
                <w:lang w:eastAsia="sk-SK"/>
              </w:rPr>
              <w:t>výberové a hodnotiace (bodovacie) kritériá pre výber projektov</w:t>
            </w:r>
            <w:r w:rsidRPr="00463406">
              <w:rPr>
                <w:rFonts w:cstheme="minorHAnsi"/>
                <w:color w:val="000000" w:themeColor="text1"/>
                <w:sz w:val="18"/>
                <w:szCs w:val="18"/>
              </w:rPr>
              <w:t xml:space="preserve"> pre opatrenia/podopatrenia Programu rozvoja vidieka SR 2014-202</w:t>
            </w:r>
            <w:r w:rsidR="00BB5A72" w:rsidRPr="00463406">
              <w:rPr>
                <w:rFonts w:cstheme="minorHAnsi"/>
                <w:color w:val="000000" w:themeColor="text1"/>
                <w:sz w:val="18"/>
                <w:szCs w:val="18"/>
              </w:rPr>
              <w:t>2</w:t>
            </w:r>
            <w:r w:rsidRPr="00463406">
              <w:rPr>
                <w:rFonts w:cstheme="minorHAnsi"/>
                <w:strike/>
                <w:color w:val="000000" w:themeColor="text1"/>
                <w:sz w:val="18"/>
                <w:szCs w:val="18"/>
              </w:rPr>
              <w:t>0</w:t>
            </w:r>
            <w:r w:rsidRPr="00463406">
              <w:rPr>
                <w:rFonts w:cstheme="minorHAnsi"/>
                <w:color w:val="000000" w:themeColor="text1"/>
                <w:sz w:val="18"/>
                <w:szCs w:val="18"/>
              </w:rPr>
              <w:t xml:space="preserve"> implementované prostredníctvom LEADER/CLLD</w:t>
            </w:r>
            <w:r w:rsidR="00F5369E" w:rsidRPr="00463406">
              <w:rPr>
                <w:rFonts w:cstheme="minorHAnsi"/>
                <w:color w:val="000000" w:themeColor="text1"/>
                <w:sz w:val="18"/>
                <w:szCs w:val="18"/>
              </w:rPr>
              <w:t xml:space="preserve"> </w:t>
            </w:r>
          </w:p>
        </w:tc>
      </w:tr>
      <w:tr w:rsidR="005D03E4" w:rsidRPr="00463406" w14:paraId="1689FC47" w14:textId="77777777" w:rsidTr="005D03E4">
        <w:tc>
          <w:tcPr>
            <w:tcW w:w="1555" w:type="dxa"/>
            <w:vAlign w:val="center"/>
          </w:tcPr>
          <w:p w14:paraId="57DC95BD" w14:textId="3AB37A39"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8A</w:t>
            </w:r>
          </w:p>
        </w:tc>
        <w:tc>
          <w:tcPr>
            <w:tcW w:w="7731" w:type="dxa"/>
            <w:gridSpan w:val="5"/>
          </w:tcPr>
          <w:p w14:paraId="44694BB3" w14:textId="77B3AB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Stavebný rozpočet</w:t>
            </w:r>
            <w:r w:rsidR="00F5369E" w:rsidRPr="00463406">
              <w:rPr>
                <w:rFonts w:cstheme="minorHAnsi"/>
                <w:color w:val="000000" w:themeColor="text1"/>
                <w:sz w:val="18"/>
                <w:szCs w:val="18"/>
              </w:rPr>
              <w:t xml:space="preserve"> </w:t>
            </w:r>
          </w:p>
        </w:tc>
      </w:tr>
      <w:tr w:rsidR="00D95729" w:rsidRPr="00463406" w14:paraId="61D93C9D" w14:textId="77777777" w:rsidTr="005D03E4">
        <w:tc>
          <w:tcPr>
            <w:tcW w:w="1555" w:type="dxa"/>
            <w:vAlign w:val="center"/>
          </w:tcPr>
          <w:p w14:paraId="0C5B3E4D" w14:textId="06ABB049" w:rsidR="00D95729" w:rsidRPr="00463406" w:rsidRDefault="00F15CD7" w:rsidP="00D95729">
            <w:pPr>
              <w:autoSpaceDE w:val="0"/>
              <w:autoSpaceDN w:val="0"/>
              <w:adjustRightInd w:val="0"/>
              <w:rPr>
                <w:rFonts w:cstheme="minorHAnsi"/>
                <w:bCs/>
                <w:color w:val="000000" w:themeColor="text1"/>
                <w:sz w:val="18"/>
                <w:szCs w:val="18"/>
              </w:rPr>
            </w:pPr>
            <w:r w:rsidRPr="00463406">
              <w:rPr>
                <w:rFonts w:cstheme="minorHAnsi"/>
                <w:color w:val="000000" w:themeColor="text1"/>
                <w:sz w:val="18"/>
                <w:szCs w:val="18"/>
              </w:rPr>
              <w:t>Príloha č. 29</w:t>
            </w:r>
            <w:r w:rsidR="00D95729" w:rsidRPr="00463406">
              <w:rPr>
                <w:rFonts w:cstheme="minorHAnsi"/>
                <w:color w:val="000000" w:themeColor="text1"/>
                <w:sz w:val="18"/>
                <w:szCs w:val="18"/>
              </w:rPr>
              <w:t>A:</w:t>
            </w:r>
          </w:p>
        </w:tc>
        <w:tc>
          <w:tcPr>
            <w:tcW w:w="7731" w:type="dxa"/>
            <w:gridSpan w:val="5"/>
            <w:vAlign w:val="center"/>
          </w:tcPr>
          <w:p w14:paraId="2371DA87" w14:textId="2E4F11A1" w:rsidR="00D95729" w:rsidRPr="00463406" w:rsidRDefault="00D95729" w:rsidP="00D95729">
            <w:pPr>
              <w:autoSpaceDE w:val="0"/>
              <w:autoSpaceDN w:val="0"/>
              <w:adjustRightInd w:val="0"/>
              <w:jc w:val="both"/>
              <w:rPr>
                <w:rStyle w:val="A1"/>
                <w:rFonts w:cstheme="minorHAnsi"/>
                <w:color w:val="000000" w:themeColor="text1"/>
                <w:sz w:val="18"/>
                <w:szCs w:val="18"/>
              </w:rPr>
            </w:pPr>
            <w:r w:rsidRPr="00463406">
              <w:rPr>
                <w:color w:val="000000" w:themeColor="text1"/>
                <w:sz w:val="18"/>
                <w:szCs w:val="18"/>
              </w:rPr>
              <w:t>Metodika a podmienky pre zjednodušené formy vykazovania výdavkov v rámci stratégie CLLD</w:t>
            </w:r>
          </w:p>
        </w:tc>
      </w:tr>
      <w:tr w:rsidR="005D03E4" w:rsidRPr="00463406" w14:paraId="4F0578B9" w14:textId="77777777" w:rsidTr="005D03E4">
        <w:tc>
          <w:tcPr>
            <w:tcW w:w="1555" w:type="dxa"/>
            <w:vAlign w:val="center"/>
          </w:tcPr>
          <w:p w14:paraId="1F782384" w14:textId="443549A8"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9B</w:t>
            </w:r>
            <w:r w:rsidR="00F5369E" w:rsidRPr="00463406">
              <w:rPr>
                <w:rFonts w:cstheme="minorHAnsi"/>
                <w:color w:val="000000" w:themeColor="text1"/>
                <w:sz w:val="18"/>
                <w:szCs w:val="18"/>
              </w:rPr>
              <w:t xml:space="preserve"> </w:t>
            </w:r>
          </w:p>
        </w:tc>
        <w:tc>
          <w:tcPr>
            <w:tcW w:w="7731" w:type="dxa"/>
            <w:gridSpan w:val="5"/>
          </w:tcPr>
          <w:p w14:paraId="5EF74456" w14:textId="5FF44A67" w:rsidR="005D03E4" w:rsidRPr="00463406" w:rsidRDefault="005D03E4" w:rsidP="00AD4CEB">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rPr>
              <w:t xml:space="preserve">Zoznam komodít v špeciálnej rastlinnej výrobe </w:t>
            </w:r>
            <w:r w:rsidRPr="00463406">
              <w:rPr>
                <w:rFonts w:cstheme="minorHAnsi"/>
                <w:i/>
                <w:color w:val="000000" w:themeColor="text1"/>
                <w:sz w:val="18"/>
                <w:szCs w:val="18"/>
              </w:rPr>
              <w:t>(zverejň</w:t>
            </w:r>
            <w:r w:rsidR="00AD4CEB" w:rsidRPr="00463406">
              <w:rPr>
                <w:rFonts w:cstheme="minorHAnsi"/>
                <w:i/>
                <w:color w:val="000000" w:themeColor="text1"/>
                <w:sz w:val="18"/>
                <w:szCs w:val="18"/>
              </w:rPr>
              <w:t xml:space="preserve">uje sa len pri </w:t>
            </w:r>
            <w:proofErr w:type="spellStart"/>
            <w:r w:rsidR="00AD4CEB" w:rsidRPr="00463406">
              <w:rPr>
                <w:rFonts w:cstheme="minorHAnsi"/>
                <w:i/>
                <w:color w:val="000000" w:themeColor="text1"/>
                <w:sz w:val="18"/>
                <w:szCs w:val="18"/>
              </w:rPr>
              <w:t>podopatrení</w:t>
            </w:r>
            <w:proofErr w:type="spellEnd"/>
            <w:r w:rsidR="00AD4CEB" w:rsidRPr="00463406">
              <w:rPr>
                <w:rFonts w:cstheme="minorHAnsi"/>
                <w:i/>
                <w:color w:val="000000" w:themeColor="text1"/>
                <w:sz w:val="18"/>
                <w:szCs w:val="18"/>
              </w:rPr>
              <w:t xml:space="preserve"> 4.1</w:t>
            </w:r>
          </w:p>
        </w:tc>
      </w:tr>
      <w:tr w:rsidR="005D03E4" w:rsidRPr="00463406" w14:paraId="2257CDB2" w14:textId="77777777" w:rsidTr="005D03E4">
        <w:tc>
          <w:tcPr>
            <w:tcW w:w="1555" w:type="dxa"/>
            <w:vAlign w:val="center"/>
          </w:tcPr>
          <w:p w14:paraId="1FF5371D" w14:textId="4EEF6F0F"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10B</w:t>
            </w:r>
            <w:r w:rsidR="00F5369E" w:rsidRPr="00463406">
              <w:rPr>
                <w:rFonts w:cstheme="minorHAnsi"/>
                <w:color w:val="000000" w:themeColor="text1"/>
                <w:sz w:val="18"/>
                <w:szCs w:val="18"/>
              </w:rPr>
              <w:t xml:space="preserve"> </w:t>
            </w:r>
          </w:p>
        </w:tc>
        <w:tc>
          <w:tcPr>
            <w:tcW w:w="7731" w:type="dxa"/>
            <w:gridSpan w:val="5"/>
          </w:tcPr>
          <w:p w14:paraId="1D500836" w14:textId="6E94FA76" w:rsidR="005D03E4" w:rsidRPr="00463406" w:rsidRDefault="005D03E4" w:rsidP="00AD4CEB">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Zoznam rýchlorastúcich drevín pre účely pestovania na ornej pôde </w:t>
            </w:r>
            <w:r w:rsidRPr="00463406">
              <w:rPr>
                <w:rFonts w:cstheme="minorHAnsi"/>
                <w:i/>
                <w:color w:val="000000" w:themeColor="text1"/>
                <w:sz w:val="18"/>
                <w:szCs w:val="18"/>
              </w:rPr>
              <w:t>(zverej</w:t>
            </w:r>
            <w:r w:rsidR="00AD4CEB" w:rsidRPr="00463406">
              <w:rPr>
                <w:rFonts w:cstheme="minorHAnsi"/>
                <w:i/>
                <w:color w:val="000000" w:themeColor="text1"/>
                <w:sz w:val="18"/>
                <w:szCs w:val="18"/>
              </w:rPr>
              <w:t xml:space="preserve">ňuje sa len pri </w:t>
            </w:r>
            <w:proofErr w:type="spellStart"/>
            <w:r w:rsidR="00AD4CEB" w:rsidRPr="00463406">
              <w:rPr>
                <w:rFonts w:cstheme="minorHAnsi"/>
                <w:i/>
                <w:color w:val="000000" w:themeColor="text1"/>
                <w:sz w:val="18"/>
                <w:szCs w:val="18"/>
              </w:rPr>
              <w:t>podopatrení</w:t>
            </w:r>
            <w:proofErr w:type="spellEnd"/>
            <w:r w:rsidR="00AD4CEB" w:rsidRPr="00463406">
              <w:rPr>
                <w:rFonts w:cstheme="minorHAnsi"/>
                <w:i/>
                <w:color w:val="000000" w:themeColor="text1"/>
                <w:sz w:val="18"/>
                <w:szCs w:val="18"/>
              </w:rPr>
              <w:t xml:space="preserve"> 4.1</w:t>
            </w:r>
          </w:p>
        </w:tc>
      </w:tr>
      <w:tr w:rsidR="005D03E4" w:rsidRPr="00463406" w14:paraId="5569B30D" w14:textId="77777777" w:rsidTr="005D03E4">
        <w:tc>
          <w:tcPr>
            <w:tcW w:w="1555" w:type="dxa"/>
            <w:vAlign w:val="center"/>
          </w:tcPr>
          <w:p w14:paraId="1D7AE37B" w14:textId="32B1917D"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11B</w:t>
            </w:r>
            <w:r w:rsidR="00F5369E" w:rsidRPr="00463406">
              <w:rPr>
                <w:rFonts w:cstheme="minorHAnsi"/>
                <w:color w:val="000000" w:themeColor="text1"/>
                <w:sz w:val="18"/>
                <w:szCs w:val="18"/>
              </w:rPr>
              <w:t xml:space="preserve"> </w:t>
            </w:r>
          </w:p>
        </w:tc>
        <w:tc>
          <w:tcPr>
            <w:tcW w:w="7731" w:type="dxa"/>
            <w:gridSpan w:val="5"/>
          </w:tcPr>
          <w:p w14:paraId="0E75B9E8" w14:textId="7BAF48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Vyhlásenie žiadateľa o minimálnu pomoc</w:t>
            </w:r>
            <w:r w:rsidRPr="00463406" w:rsidDel="00B81F2C">
              <w:rPr>
                <w:rFonts w:cstheme="minorHAnsi"/>
                <w:color w:val="000000" w:themeColor="text1"/>
                <w:sz w:val="18"/>
                <w:szCs w:val="18"/>
              </w:rPr>
              <w:t xml:space="preserve"> </w:t>
            </w:r>
            <w:r w:rsidR="0052299F" w:rsidRPr="00463406">
              <w:rPr>
                <w:rFonts w:cstheme="minorHAnsi"/>
                <w:i/>
                <w:color w:val="000000" w:themeColor="text1"/>
                <w:sz w:val="18"/>
                <w:szCs w:val="18"/>
              </w:rPr>
              <w:t xml:space="preserve">(zverejňuje sa len pri </w:t>
            </w:r>
            <w:proofErr w:type="spellStart"/>
            <w:r w:rsidR="0052299F" w:rsidRPr="00463406">
              <w:rPr>
                <w:rFonts w:cstheme="minorHAnsi"/>
                <w:i/>
                <w:color w:val="000000" w:themeColor="text1"/>
                <w:sz w:val="18"/>
                <w:szCs w:val="18"/>
              </w:rPr>
              <w:t>podopatreniach</w:t>
            </w:r>
            <w:proofErr w:type="spellEnd"/>
            <w:r w:rsidR="0052299F" w:rsidRPr="00463406">
              <w:rPr>
                <w:rFonts w:cstheme="minorHAnsi"/>
                <w:i/>
                <w:color w:val="000000" w:themeColor="text1"/>
                <w:sz w:val="18"/>
                <w:szCs w:val="18"/>
              </w:rPr>
              <w:t xml:space="preserve">, ktorých </w:t>
            </w:r>
            <w:r w:rsidR="0052299F" w:rsidRPr="00463406">
              <w:rPr>
                <w:rFonts w:cstheme="minorHAnsi"/>
                <w:i/>
                <w:color w:val="000000" w:themeColor="text1"/>
                <w:sz w:val="18"/>
                <w:szCs w:val="18"/>
              </w:rPr>
              <w:br/>
              <w:t xml:space="preserve">sa týka schéma de </w:t>
            </w:r>
            <w:proofErr w:type="spellStart"/>
            <w:r w:rsidR="0052299F" w:rsidRPr="00463406">
              <w:rPr>
                <w:rFonts w:cstheme="minorHAnsi"/>
                <w:i/>
                <w:color w:val="000000" w:themeColor="text1"/>
                <w:sz w:val="18"/>
                <w:szCs w:val="18"/>
              </w:rPr>
              <w:t>minimis</w:t>
            </w:r>
            <w:proofErr w:type="spellEnd"/>
            <w:r w:rsidR="0052299F" w:rsidRPr="00463406">
              <w:rPr>
                <w:rFonts w:cstheme="minorHAnsi"/>
                <w:i/>
                <w:color w:val="000000" w:themeColor="text1"/>
                <w:sz w:val="18"/>
                <w:szCs w:val="18"/>
              </w:rPr>
              <w:t>)</w:t>
            </w:r>
          </w:p>
        </w:tc>
      </w:tr>
      <w:tr w:rsidR="005D03E4" w:rsidRPr="00463406" w14:paraId="21257C6C" w14:textId="77777777" w:rsidTr="005D03E4">
        <w:tc>
          <w:tcPr>
            <w:tcW w:w="1555" w:type="dxa"/>
            <w:vAlign w:val="center"/>
          </w:tcPr>
          <w:p w14:paraId="5306D549" w14:textId="628F610C" w:rsidR="005D03E4" w:rsidRPr="0085322B" w:rsidRDefault="005D03E4" w:rsidP="005D03E4">
            <w:pPr>
              <w:autoSpaceDE w:val="0"/>
              <w:autoSpaceDN w:val="0"/>
              <w:adjustRightInd w:val="0"/>
              <w:jc w:val="both"/>
              <w:rPr>
                <w:rFonts w:cstheme="minorHAnsi"/>
                <w:strike/>
                <w:color w:val="00B050"/>
                <w:sz w:val="20"/>
                <w:szCs w:val="20"/>
              </w:rPr>
            </w:pPr>
            <w:r w:rsidRPr="0085322B">
              <w:rPr>
                <w:rFonts w:cstheme="minorHAnsi"/>
                <w:strike/>
                <w:color w:val="00B050"/>
                <w:sz w:val="18"/>
                <w:szCs w:val="18"/>
              </w:rPr>
              <w:t>Príloha č. 12B</w:t>
            </w:r>
            <w:r w:rsidR="00F5369E" w:rsidRPr="0085322B">
              <w:rPr>
                <w:rFonts w:cstheme="minorHAnsi"/>
                <w:strike/>
                <w:color w:val="00B050"/>
                <w:sz w:val="18"/>
                <w:szCs w:val="18"/>
              </w:rPr>
              <w:t xml:space="preserve"> </w:t>
            </w:r>
          </w:p>
        </w:tc>
        <w:tc>
          <w:tcPr>
            <w:tcW w:w="7731" w:type="dxa"/>
            <w:gridSpan w:val="5"/>
          </w:tcPr>
          <w:p w14:paraId="48312A02" w14:textId="0A9630F8" w:rsidR="005D03E4" w:rsidRPr="0085322B" w:rsidRDefault="005D03E4" w:rsidP="005D03E4">
            <w:pPr>
              <w:autoSpaceDE w:val="0"/>
              <w:autoSpaceDN w:val="0"/>
              <w:adjustRightInd w:val="0"/>
              <w:jc w:val="both"/>
              <w:rPr>
                <w:rFonts w:cstheme="minorHAnsi"/>
                <w:strike/>
                <w:color w:val="00B050"/>
                <w:sz w:val="20"/>
                <w:szCs w:val="20"/>
              </w:rPr>
            </w:pPr>
            <w:r w:rsidRPr="0085322B">
              <w:rPr>
                <w:rFonts w:cstheme="minorHAnsi"/>
                <w:strike/>
                <w:color w:val="00B050"/>
                <w:sz w:val="18"/>
                <w:szCs w:val="18"/>
              </w:rPr>
              <w:t xml:space="preserve">Potvrdenie o dĺžke odbornej praxe </w:t>
            </w:r>
            <w:r w:rsidRPr="0085322B">
              <w:rPr>
                <w:rFonts w:cstheme="minorHAnsi"/>
                <w:i/>
                <w:strike/>
                <w:color w:val="00B050"/>
                <w:sz w:val="18"/>
                <w:szCs w:val="18"/>
              </w:rPr>
              <w:t xml:space="preserve">(zverejňuje sa len pri </w:t>
            </w:r>
            <w:proofErr w:type="spellStart"/>
            <w:r w:rsidRPr="0085322B">
              <w:rPr>
                <w:rFonts w:cstheme="minorHAnsi"/>
                <w:i/>
                <w:strike/>
                <w:color w:val="00B050"/>
                <w:sz w:val="18"/>
                <w:szCs w:val="18"/>
              </w:rPr>
              <w:t>podopatrení</w:t>
            </w:r>
            <w:proofErr w:type="spellEnd"/>
            <w:r w:rsidRPr="0085322B">
              <w:rPr>
                <w:rFonts w:cstheme="minorHAnsi"/>
                <w:i/>
                <w:strike/>
                <w:color w:val="00B050"/>
                <w:sz w:val="18"/>
                <w:szCs w:val="18"/>
              </w:rPr>
              <w:t xml:space="preserve"> 1.2, 1.3 a </w:t>
            </w:r>
            <w:proofErr w:type="spellStart"/>
            <w:r w:rsidRPr="0085322B">
              <w:rPr>
                <w:rFonts w:cstheme="minorHAnsi"/>
                <w:i/>
                <w:strike/>
                <w:color w:val="00B050"/>
                <w:sz w:val="18"/>
                <w:szCs w:val="18"/>
              </w:rPr>
              <w:t>podopatr</w:t>
            </w:r>
            <w:r w:rsidR="00C507B5" w:rsidRPr="0085322B">
              <w:rPr>
                <w:rFonts w:cstheme="minorHAnsi"/>
                <w:i/>
                <w:strike/>
                <w:color w:val="00B050"/>
                <w:sz w:val="18"/>
                <w:szCs w:val="18"/>
              </w:rPr>
              <w:t>e</w:t>
            </w:r>
            <w:r w:rsidRPr="0085322B">
              <w:rPr>
                <w:rFonts w:cstheme="minorHAnsi"/>
                <w:i/>
                <w:strike/>
                <w:color w:val="00B050"/>
                <w:sz w:val="18"/>
                <w:szCs w:val="18"/>
              </w:rPr>
              <w:t>niach</w:t>
            </w:r>
            <w:proofErr w:type="spellEnd"/>
            <w:r w:rsidRPr="0085322B">
              <w:rPr>
                <w:rFonts w:cstheme="minorHAnsi"/>
                <w:i/>
                <w:strike/>
                <w:color w:val="00B050"/>
                <w:sz w:val="18"/>
                <w:szCs w:val="18"/>
              </w:rPr>
              <w:t xml:space="preserve"> podľa uplatnenia </w:t>
            </w:r>
            <w:r w:rsidRPr="0085322B">
              <w:rPr>
                <w:i/>
                <w:strike/>
                <w:color w:val="00B050"/>
                <w:sz w:val="18"/>
                <w:szCs w:val="18"/>
              </w:rPr>
              <w:t>výberových a hodnotiacich (bodovacích) kritérií pre výber projektov v rámci implementácie stratégie CLLD</w:t>
            </w:r>
            <w:r w:rsidRPr="0085322B">
              <w:rPr>
                <w:rFonts w:cstheme="minorHAnsi"/>
                <w:i/>
                <w:strike/>
                <w:color w:val="00B050"/>
                <w:sz w:val="18"/>
                <w:szCs w:val="18"/>
              </w:rPr>
              <w:t>)</w:t>
            </w:r>
            <w:r w:rsidR="00F5369E" w:rsidRPr="0085322B">
              <w:rPr>
                <w:rFonts w:cstheme="minorHAnsi"/>
                <w:i/>
                <w:strike/>
                <w:color w:val="00B050"/>
                <w:sz w:val="18"/>
                <w:szCs w:val="18"/>
              </w:rPr>
              <w:t xml:space="preserve"> </w:t>
            </w:r>
          </w:p>
        </w:tc>
      </w:tr>
      <w:tr w:rsidR="005D03E4" w:rsidRPr="00463406" w14:paraId="5B346152" w14:textId="77777777" w:rsidTr="005D03E4">
        <w:tc>
          <w:tcPr>
            <w:tcW w:w="1555" w:type="dxa"/>
            <w:vAlign w:val="center"/>
          </w:tcPr>
          <w:p w14:paraId="36231214" w14:textId="2CE9A432"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13B</w:t>
            </w:r>
          </w:p>
        </w:tc>
        <w:tc>
          <w:tcPr>
            <w:tcW w:w="7731" w:type="dxa"/>
            <w:gridSpan w:val="5"/>
          </w:tcPr>
          <w:p w14:paraId="04ECF371" w14:textId="77777777" w:rsidR="005D03E4" w:rsidRPr="00145D0F" w:rsidRDefault="005D03E4" w:rsidP="005D03E4">
            <w:pPr>
              <w:autoSpaceDE w:val="0"/>
              <w:autoSpaceDN w:val="0"/>
              <w:adjustRightInd w:val="0"/>
              <w:rPr>
                <w:rFonts w:cstheme="minorHAnsi"/>
                <w:color w:val="000000" w:themeColor="text1"/>
                <w:sz w:val="18"/>
                <w:szCs w:val="18"/>
              </w:rPr>
            </w:pPr>
            <w:r w:rsidRPr="00145D0F">
              <w:rPr>
                <w:rFonts w:cstheme="minorHAnsi"/>
                <w:color w:val="000000" w:themeColor="text1"/>
                <w:sz w:val="18"/>
                <w:szCs w:val="18"/>
              </w:rPr>
              <w:t>Kritéria ekonomickej životaschopnosti – jednoduché účtovníctvo</w:t>
            </w:r>
            <w:r w:rsidRPr="00145D0F" w:rsidDel="00BC7983">
              <w:rPr>
                <w:rFonts w:cstheme="minorHAnsi"/>
                <w:color w:val="000000" w:themeColor="text1"/>
                <w:sz w:val="18"/>
                <w:szCs w:val="18"/>
              </w:rPr>
              <w:t xml:space="preserve"> </w:t>
            </w:r>
          </w:p>
          <w:p w14:paraId="1143DD9E" w14:textId="77777777" w:rsidR="005D03E4" w:rsidRPr="00145D0F" w:rsidRDefault="005D03E4" w:rsidP="005D03E4">
            <w:pPr>
              <w:autoSpaceDE w:val="0"/>
              <w:autoSpaceDN w:val="0"/>
              <w:adjustRightInd w:val="0"/>
              <w:rPr>
                <w:rFonts w:cstheme="minorHAnsi"/>
                <w:color w:val="000000" w:themeColor="text1"/>
                <w:sz w:val="18"/>
                <w:szCs w:val="18"/>
              </w:rPr>
            </w:pPr>
            <w:r w:rsidRPr="00145D0F">
              <w:rPr>
                <w:rFonts w:cstheme="minorHAnsi"/>
                <w:color w:val="000000" w:themeColor="text1"/>
                <w:sz w:val="18"/>
                <w:szCs w:val="18"/>
              </w:rPr>
              <w:t xml:space="preserve">Kritéria ekonomickej životaschopnosti – </w:t>
            </w:r>
            <w:proofErr w:type="spellStart"/>
            <w:r w:rsidRPr="00145D0F">
              <w:rPr>
                <w:rFonts w:cstheme="minorHAnsi"/>
                <w:color w:val="000000" w:themeColor="text1"/>
                <w:sz w:val="18"/>
                <w:szCs w:val="18"/>
              </w:rPr>
              <w:t>mikroúčtovné</w:t>
            </w:r>
            <w:proofErr w:type="spellEnd"/>
            <w:r w:rsidRPr="00145D0F">
              <w:rPr>
                <w:rFonts w:cstheme="minorHAnsi"/>
                <w:color w:val="000000" w:themeColor="text1"/>
                <w:sz w:val="18"/>
                <w:szCs w:val="18"/>
              </w:rPr>
              <w:t xml:space="preserve"> jednotky</w:t>
            </w:r>
            <w:r w:rsidRPr="00145D0F" w:rsidDel="00BC7983">
              <w:rPr>
                <w:rFonts w:cstheme="minorHAnsi"/>
                <w:color w:val="000000" w:themeColor="text1"/>
                <w:sz w:val="18"/>
                <w:szCs w:val="18"/>
              </w:rPr>
              <w:t xml:space="preserve"> </w:t>
            </w:r>
          </w:p>
          <w:p w14:paraId="36073DBB" w14:textId="77777777" w:rsidR="005D03E4" w:rsidRPr="00145D0F" w:rsidRDefault="005D03E4" w:rsidP="005D03E4">
            <w:pPr>
              <w:autoSpaceDE w:val="0"/>
              <w:autoSpaceDN w:val="0"/>
              <w:adjustRightInd w:val="0"/>
              <w:jc w:val="both"/>
              <w:rPr>
                <w:rFonts w:cstheme="minorHAnsi"/>
                <w:color w:val="000000" w:themeColor="text1"/>
                <w:sz w:val="18"/>
                <w:szCs w:val="18"/>
              </w:rPr>
            </w:pPr>
            <w:r w:rsidRPr="00145D0F">
              <w:rPr>
                <w:rFonts w:cstheme="minorHAnsi"/>
                <w:color w:val="000000" w:themeColor="text1"/>
                <w:sz w:val="18"/>
                <w:szCs w:val="18"/>
              </w:rPr>
              <w:t>Kritéria ekonomickej životaschopnosti – podvojné účtovníctvo</w:t>
            </w:r>
            <w:r w:rsidRPr="00145D0F" w:rsidDel="00BC7983">
              <w:rPr>
                <w:rFonts w:cstheme="minorHAnsi"/>
                <w:color w:val="000000" w:themeColor="text1"/>
                <w:sz w:val="18"/>
                <w:szCs w:val="18"/>
              </w:rPr>
              <w:t xml:space="preserve"> </w:t>
            </w:r>
          </w:p>
          <w:p w14:paraId="0C0FF4F0" w14:textId="0FE60C15" w:rsidR="00864E82" w:rsidRPr="00145D0F" w:rsidRDefault="00864E82" w:rsidP="00AD4CEB">
            <w:pPr>
              <w:autoSpaceDE w:val="0"/>
              <w:autoSpaceDN w:val="0"/>
              <w:adjustRightInd w:val="0"/>
              <w:jc w:val="both"/>
              <w:rPr>
                <w:rFonts w:cstheme="minorHAnsi"/>
                <w:color w:val="000000" w:themeColor="text1"/>
                <w:sz w:val="20"/>
                <w:szCs w:val="20"/>
              </w:rPr>
            </w:pP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w:t>
            </w:r>
            <w:r w:rsidR="00AD4CEB" w:rsidRPr="00145D0F">
              <w:rPr>
                <w:rFonts w:cstheme="minorHAnsi"/>
                <w:i/>
                <w:color w:val="000000" w:themeColor="text1"/>
                <w:sz w:val="18"/>
                <w:szCs w:val="18"/>
              </w:rPr>
              <w:t>reniach</w:t>
            </w:r>
            <w:proofErr w:type="spellEnd"/>
            <w:r w:rsidR="00E23102">
              <w:rPr>
                <w:rFonts w:cstheme="minorHAnsi"/>
                <w:i/>
                <w:color w:val="000000" w:themeColor="text1"/>
                <w:sz w:val="18"/>
                <w:szCs w:val="18"/>
              </w:rPr>
              <w:t xml:space="preserve"> (</w:t>
            </w:r>
            <w:r w:rsidR="00621572" w:rsidRPr="00145D0F">
              <w:rPr>
                <w:rFonts w:cstheme="minorHAnsi"/>
                <w:i/>
                <w:color w:val="000000" w:themeColor="text1"/>
                <w:sz w:val="18"/>
                <w:szCs w:val="18"/>
              </w:rPr>
              <w:t>4.2, 6.4, 4.1, 8.5, 8.6</w:t>
            </w:r>
            <w:r w:rsidR="00621572">
              <w:rPr>
                <w:rFonts w:cstheme="minorHAnsi"/>
                <w:i/>
                <w:color w:val="000000" w:themeColor="text1"/>
                <w:sz w:val="18"/>
                <w:szCs w:val="18"/>
              </w:rPr>
              <w:t>)</w:t>
            </w:r>
          </w:p>
        </w:tc>
      </w:tr>
      <w:tr w:rsidR="005D03E4" w:rsidRPr="00463406" w14:paraId="7EFF9768" w14:textId="77777777" w:rsidTr="005D03E4">
        <w:tc>
          <w:tcPr>
            <w:tcW w:w="1555" w:type="dxa"/>
            <w:vAlign w:val="center"/>
          </w:tcPr>
          <w:p w14:paraId="0386613B" w14:textId="542FB75F"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14B</w:t>
            </w:r>
          </w:p>
        </w:tc>
        <w:tc>
          <w:tcPr>
            <w:tcW w:w="7731" w:type="dxa"/>
            <w:gridSpan w:val="5"/>
          </w:tcPr>
          <w:p w14:paraId="554CD120" w14:textId="48A46DA1" w:rsidR="005D03E4" w:rsidRPr="00145D0F" w:rsidRDefault="005D03E4" w:rsidP="00AD4CEB">
            <w:pPr>
              <w:autoSpaceDE w:val="0"/>
              <w:autoSpaceDN w:val="0"/>
              <w:adjustRightInd w:val="0"/>
              <w:jc w:val="both"/>
              <w:rPr>
                <w:rFonts w:cstheme="minorHAnsi"/>
                <w:color w:val="000000" w:themeColor="text1"/>
                <w:sz w:val="20"/>
                <w:szCs w:val="20"/>
              </w:rPr>
            </w:pPr>
            <w:r w:rsidRPr="00145D0F">
              <w:rPr>
                <w:rFonts w:cstheme="minorHAnsi"/>
                <w:bCs/>
                <w:color w:val="000000" w:themeColor="text1"/>
                <w:sz w:val="18"/>
                <w:szCs w:val="18"/>
              </w:rPr>
              <w:t>Schéma minimálnej pomoci na podporu</w:t>
            </w:r>
            <w:r w:rsidRPr="00145D0F">
              <w:rPr>
                <w:rFonts w:cstheme="minorHAnsi"/>
                <w:color w:val="000000" w:themeColor="text1"/>
                <w:sz w:val="18"/>
                <w:szCs w:val="18"/>
              </w:rPr>
              <w:t xml:space="preserve"> implementácie operácií v rámci stratégií miestneho rozvoja vedeného komunitou</w:t>
            </w:r>
            <w:r w:rsidRPr="00145D0F">
              <w:rPr>
                <w:rFonts w:cstheme="minorHAnsi"/>
                <w:bCs/>
                <w:color w:val="000000" w:themeColor="text1"/>
                <w:sz w:val="18"/>
                <w:szCs w:val="18"/>
              </w:rPr>
              <w:t xml:space="preserve"> (</w:t>
            </w:r>
            <w:proofErr w:type="spellStart"/>
            <w:r w:rsidRPr="00145D0F">
              <w:rPr>
                <w:rFonts w:cstheme="minorHAnsi"/>
                <w:bCs/>
                <w:color w:val="000000" w:themeColor="text1"/>
                <w:sz w:val="18"/>
                <w:szCs w:val="18"/>
              </w:rPr>
              <w:t>podopatrenie</w:t>
            </w:r>
            <w:proofErr w:type="spellEnd"/>
            <w:r w:rsidRPr="00145D0F">
              <w:rPr>
                <w:rFonts w:cstheme="minorHAnsi"/>
                <w:bCs/>
                <w:color w:val="000000" w:themeColor="text1"/>
                <w:sz w:val="18"/>
                <w:szCs w:val="18"/>
              </w:rPr>
              <w:t xml:space="preserve"> 19.2 Programu rozvoja vidieka SR  2014 – 2020), </w:t>
            </w:r>
            <w:r w:rsidRPr="00145D0F">
              <w:rPr>
                <w:rFonts w:cstheme="minorHAnsi"/>
                <w:color w:val="000000" w:themeColor="text1"/>
                <w:sz w:val="18"/>
                <w:szCs w:val="18"/>
              </w:rPr>
              <w:t xml:space="preserve">DM – </w:t>
            </w:r>
            <w:r w:rsidR="004638B4">
              <w:rPr>
                <w:rFonts w:cstheme="minorHAnsi"/>
                <w:color w:val="000000" w:themeColor="text1"/>
                <w:sz w:val="18"/>
                <w:szCs w:val="18"/>
              </w:rPr>
              <w:t>52/2024</w:t>
            </w:r>
            <w:r w:rsidRPr="00145D0F">
              <w:rPr>
                <w:rFonts w:cstheme="minorHAnsi"/>
                <w:color w:val="000000" w:themeColor="text1"/>
                <w:sz w:val="18"/>
                <w:szCs w:val="18"/>
              </w:rPr>
              <w:t xml:space="preserve"> </w:t>
            </w: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podopatrení</w:t>
            </w:r>
            <w:proofErr w:type="spellEnd"/>
            <w:r w:rsidRPr="00145D0F">
              <w:rPr>
                <w:rFonts w:cstheme="minorHAnsi"/>
                <w:i/>
                <w:color w:val="000000" w:themeColor="text1"/>
                <w:sz w:val="18"/>
                <w:szCs w:val="18"/>
              </w:rPr>
              <w:t xml:space="preserve"> </w:t>
            </w:r>
            <w:r w:rsidRPr="0085322B">
              <w:rPr>
                <w:rFonts w:cstheme="minorHAnsi"/>
                <w:i/>
                <w:strike/>
                <w:color w:val="00B050"/>
                <w:sz w:val="18"/>
                <w:szCs w:val="18"/>
              </w:rPr>
              <w:t>1.2, 1.3</w:t>
            </w:r>
            <w:r w:rsidRPr="0085322B">
              <w:rPr>
                <w:rFonts w:cstheme="minorHAnsi"/>
                <w:b/>
                <w:i/>
                <w:strike/>
                <w:color w:val="00B050"/>
                <w:sz w:val="18"/>
                <w:szCs w:val="18"/>
              </w:rPr>
              <w:t>,</w:t>
            </w:r>
            <w:r w:rsidRPr="0085322B">
              <w:rPr>
                <w:rFonts w:cstheme="minorHAnsi"/>
                <w:b/>
                <w:i/>
                <w:color w:val="00B050"/>
                <w:sz w:val="18"/>
                <w:szCs w:val="18"/>
              </w:rPr>
              <w:t xml:space="preserve"> </w:t>
            </w:r>
            <w:r w:rsidRPr="00145D0F">
              <w:rPr>
                <w:rStyle w:val="Vrazn"/>
                <w:b w:val="0"/>
                <w:i/>
                <w:color w:val="000000" w:themeColor="text1"/>
                <w:sz w:val="18"/>
                <w:szCs w:val="18"/>
              </w:rPr>
              <w:t>4.</w:t>
            </w:r>
            <w:r w:rsidR="00AD4CEB" w:rsidRPr="00145D0F">
              <w:rPr>
                <w:rStyle w:val="Vrazn"/>
                <w:b w:val="0"/>
                <w:i/>
                <w:color w:val="000000" w:themeColor="text1"/>
                <w:sz w:val="18"/>
                <w:szCs w:val="18"/>
              </w:rPr>
              <w:t>2, 4.3, 6.2, 6.4, 8.3, 8.4, 8.5</w:t>
            </w:r>
            <w:r w:rsidRPr="00145D0F">
              <w:rPr>
                <w:rStyle w:val="Vrazn"/>
                <w:b w:val="0"/>
                <w:i/>
                <w:color w:val="000000" w:themeColor="text1"/>
                <w:sz w:val="18"/>
                <w:szCs w:val="18"/>
              </w:rPr>
              <w:t>)</w:t>
            </w:r>
          </w:p>
        </w:tc>
      </w:tr>
      <w:tr w:rsidR="00B25700" w:rsidRPr="00463406" w14:paraId="3EAE1D42" w14:textId="77777777" w:rsidTr="005D03E4">
        <w:tc>
          <w:tcPr>
            <w:tcW w:w="1555" w:type="dxa"/>
            <w:vAlign w:val="center"/>
          </w:tcPr>
          <w:p w14:paraId="70C7BE8B" w14:textId="6DC23D62" w:rsidR="00B25700" w:rsidRPr="001E6792" w:rsidRDefault="00B25700" w:rsidP="005D03E4">
            <w:pPr>
              <w:autoSpaceDE w:val="0"/>
              <w:autoSpaceDN w:val="0"/>
              <w:adjustRightInd w:val="0"/>
              <w:jc w:val="both"/>
              <w:rPr>
                <w:rFonts w:cstheme="minorHAnsi"/>
                <w:sz w:val="18"/>
                <w:szCs w:val="18"/>
              </w:rPr>
            </w:pPr>
            <w:r w:rsidRPr="001E6792">
              <w:rPr>
                <w:rFonts w:cstheme="minorHAnsi"/>
                <w:sz w:val="18"/>
                <w:szCs w:val="18"/>
              </w:rPr>
              <w:t>Príloha č. 16A</w:t>
            </w:r>
          </w:p>
        </w:tc>
        <w:tc>
          <w:tcPr>
            <w:tcW w:w="7731" w:type="dxa"/>
            <w:gridSpan w:val="5"/>
          </w:tcPr>
          <w:p w14:paraId="39E5C472" w14:textId="14696BA9" w:rsidR="00B25700" w:rsidRPr="001E6792" w:rsidRDefault="00B25700" w:rsidP="005D03E4">
            <w:pPr>
              <w:autoSpaceDE w:val="0"/>
              <w:autoSpaceDN w:val="0"/>
              <w:adjustRightInd w:val="0"/>
              <w:jc w:val="both"/>
              <w:rPr>
                <w:rFonts w:cstheme="minorHAnsi"/>
                <w:sz w:val="18"/>
                <w:szCs w:val="18"/>
              </w:rPr>
            </w:pPr>
            <w:r w:rsidRPr="001E6792">
              <w:rPr>
                <w:rFonts w:cstheme="minorHAnsi"/>
                <w:sz w:val="18"/>
                <w:szCs w:val="18"/>
              </w:rPr>
              <w:t>Zoznam dokumentácie k VO</w:t>
            </w:r>
          </w:p>
        </w:tc>
      </w:tr>
      <w:tr w:rsidR="005D03E4" w:rsidRPr="00463406" w:rsidDel="00B81F2C" w14:paraId="60F5900F" w14:textId="77777777" w:rsidTr="005D03E4">
        <w:tc>
          <w:tcPr>
            <w:tcW w:w="1555" w:type="dxa"/>
            <w:vAlign w:val="center"/>
          </w:tcPr>
          <w:p w14:paraId="0AC04935" w14:textId="23D42EF3"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16B</w:t>
            </w:r>
          </w:p>
        </w:tc>
        <w:tc>
          <w:tcPr>
            <w:tcW w:w="7731" w:type="dxa"/>
            <w:gridSpan w:val="5"/>
          </w:tcPr>
          <w:p w14:paraId="0DC53100" w14:textId="5018F4AE"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pacing w:val="5"/>
                <w:kern w:val="28"/>
                <w:sz w:val="18"/>
                <w:szCs w:val="18"/>
              </w:rPr>
              <w:t>Vyhlásenie o veľkosti podniku</w:t>
            </w:r>
            <w:r w:rsidR="0052299F" w:rsidRPr="00463406">
              <w:rPr>
                <w:rFonts w:cstheme="minorHAnsi"/>
                <w:color w:val="000000" w:themeColor="text1"/>
                <w:spacing w:val="5"/>
                <w:kern w:val="28"/>
                <w:sz w:val="18"/>
                <w:szCs w:val="18"/>
              </w:rPr>
              <w:t xml:space="preserve"> </w:t>
            </w:r>
            <w:r w:rsidR="0052299F" w:rsidRPr="00463406">
              <w:rPr>
                <w:rFonts w:cstheme="minorHAnsi"/>
                <w:i/>
                <w:color w:val="000000" w:themeColor="text1"/>
                <w:sz w:val="18"/>
                <w:szCs w:val="18"/>
              </w:rPr>
              <w:t xml:space="preserve">(zverejňuje sa len </w:t>
            </w:r>
            <w:r w:rsidR="0052299F" w:rsidRPr="00145D0F">
              <w:rPr>
                <w:rFonts w:cstheme="minorHAnsi"/>
                <w:i/>
                <w:color w:val="000000" w:themeColor="text1"/>
                <w:sz w:val="18"/>
                <w:szCs w:val="18"/>
              </w:rPr>
              <w:t xml:space="preserve">pri </w:t>
            </w:r>
            <w:proofErr w:type="spellStart"/>
            <w:r w:rsidR="0052299F" w:rsidRPr="00145D0F">
              <w:rPr>
                <w:rFonts w:cstheme="minorHAnsi"/>
                <w:i/>
                <w:color w:val="000000" w:themeColor="text1"/>
                <w:sz w:val="18"/>
                <w:szCs w:val="18"/>
              </w:rPr>
              <w:t>podopatrení</w:t>
            </w:r>
            <w:proofErr w:type="spellEnd"/>
            <w:r w:rsidR="0052299F" w:rsidRPr="00145D0F">
              <w:rPr>
                <w:rFonts w:cstheme="minorHAnsi"/>
                <w:i/>
                <w:color w:val="000000" w:themeColor="text1"/>
                <w:sz w:val="18"/>
                <w:szCs w:val="18"/>
              </w:rPr>
              <w:t xml:space="preserve"> 4.1, 4.2, 6.4</w:t>
            </w:r>
            <w:r w:rsidR="00C95170" w:rsidRPr="00145D0F">
              <w:rPr>
                <w:rFonts w:cstheme="minorHAnsi"/>
                <w:i/>
                <w:color w:val="000000" w:themeColor="text1"/>
                <w:sz w:val="18"/>
                <w:szCs w:val="18"/>
              </w:rPr>
              <w:t xml:space="preserve">, 8.3, 8.4., 8.5,8.6 </w:t>
            </w:r>
            <w:r w:rsidR="0052299F" w:rsidRPr="00145D0F">
              <w:rPr>
                <w:rFonts w:cstheme="minorHAnsi"/>
                <w:i/>
                <w:color w:val="000000" w:themeColor="text1"/>
                <w:sz w:val="18"/>
                <w:szCs w:val="18"/>
              </w:rPr>
              <w:t xml:space="preserve">  a </w:t>
            </w:r>
            <w:proofErr w:type="spellStart"/>
            <w:r w:rsidR="002B04F4" w:rsidRPr="00145D0F">
              <w:rPr>
                <w:rFonts w:cstheme="minorHAnsi"/>
                <w:i/>
                <w:color w:val="000000" w:themeColor="text1"/>
                <w:sz w:val="18"/>
                <w:szCs w:val="18"/>
              </w:rPr>
              <w:t>podopatreniach</w:t>
            </w:r>
            <w:proofErr w:type="spellEnd"/>
            <w:r w:rsidR="0052299F" w:rsidRPr="00145D0F">
              <w:rPr>
                <w:rFonts w:cstheme="minorHAnsi"/>
                <w:i/>
                <w:color w:val="000000" w:themeColor="text1"/>
                <w:sz w:val="18"/>
                <w:szCs w:val="18"/>
              </w:rPr>
              <w:t xml:space="preserve"> podľa uplatnenia </w:t>
            </w:r>
            <w:r w:rsidR="0052299F" w:rsidRPr="00145D0F">
              <w:rPr>
                <w:i/>
                <w:color w:val="000000" w:themeColor="text1"/>
                <w:sz w:val="18"/>
                <w:szCs w:val="18"/>
              </w:rPr>
              <w:t xml:space="preserve">výberových a hodnotiacich (bodovacích) kritérií pre </w:t>
            </w:r>
            <w:r w:rsidR="0052299F" w:rsidRPr="00463406">
              <w:rPr>
                <w:i/>
                <w:color w:val="000000" w:themeColor="text1"/>
                <w:sz w:val="18"/>
                <w:szCs w:val="18"/>
              </w:rPr>
              <w:t>výber projektov v rámci implementácie stratégie CLLD</w:t>
            </w:r>
            <w:r w:rsidR="0052299F" w:rsidRPr="00463406">
              <w:rPr>
                <w:rFonts w:cstheme="minorHAnsi"/>
                <w:i/>
                <w:color w:val="000000" w:themeColor="text1"/>
                <w:sz w:val="18"/>
                <w:szCs w:val="18"/>
              </w:rPr>
              <w:t>)</w:t>
            </w:r>
          </w:p>
        </w:tc>
      </w:tr>
      <w:tr w:rsidR="005D03E4" w:rsidRPr="00463406" w:rsidDel="00B81F2C" w14:paraId="51E73828" w14:textId="77777777" w:rsidTr="005D03E4">
        <w:tc>
          <w:tcPr>
            <w:tcW w:w="1555" w:type="dxa"/>
            <w:vAlign w:val="center"/>
          </w:tcPr>
          <w:p w14:paraId="47A47F18" w14:textId="2F0C543E"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17B</w:t>
            </w:r>
          </w:p>
        </w:tc>
        <w:tc>
          <w:tcPr>
            <w:tcW w:w="7731" w:type="dxa"/>
            <w:gridSpan w:val="5"/>
          </w:tcPr>
          <w:p w14:paraId="0CAC87ED" w14:textId="7C489796" w:rsidR="004D6D65" w:rsidRPr="004D6D65" w:rsidDel="00B81F2C" w:rsidRDefault="004D6D65" w:rsidP="005D03E4">
            <w:pPr>
              <w:autoSpaceDE w:val="0"/>
              <w:autoSpaceDN w:val="0"/>
              <w:adjustRightInd w:val="0"/>
              <w:jc w:val="both"/>
              <w:rPr>
                <w:rFonts w:cstheme="minorHAnsi"/>
                <w:color w:val="FF0000"/>
                <w:sz w:val="18"/>
                <w:szCs w:val="18"/>
              </w:rPr>
            </w:pPr>
            <w:r w:rsidRPr="00E23102">
              <w:rPr>
                <w:rFonts w:cstheme="minorHAnsi"/>
                <w:sz w:val="18"/>
                <w:szCs w:val="18"/>
              </w:rPr>
              <w:t xml:space="preserve">Informácia pre žiadateľov o nenávratný finančný príspevok, resp. o príspevok v zmysle čl. 137  a </w:t>
            </w:r>
            <w:proofErr w:type="spellStart"/>
            <w:r w:rsidRPr="00E23102">
              <w:rPr>
                <w:rFonts w:cstheme="minorHAnsi"/>
                <w:sz w:val="18"/>
                <w:szCs w:val="18"/>
              </w:rPr>
              <w:t>nasl</w:t>
            </w:r>
            <w:proofErr w:type="spellEnd"/>
            <w:r w:rsidRPr="00E23102">
              <w:rPr>
                <w:rFonts w:cstheme="minorHAnsi"/>
                <w:sz w:val="18"/>
                <w:szCs w:val="18"/>
              </w:rPr>
              <w:t xml:space="preserve">. nariadenia Európskeho parlamentu a Rady (EÚ, </w:t>
            </w:r>
            <w:proofErr w:type="spellStart"/>
            <w:r w:rsidRPr="00E23102">
              <w:rPr>
                <w:rFonts w:cstheme="minorHAnsi"/>
                <w:sz w:val="18"/>
                <w:szCs w:val="18"/>
              </w:rPr>
              <w:t>Euratom</w:t>
            </w:r>
            <w:proofErr w:type="spellEnd"/>
            <w:r w:rsidRPr="00E23102">
              <w:rPr>
                <w:rFonts w:cstheme="minorHAnsi"/>
                <w:sz w:val="18"/>
                <w:szCs w:val="18"/>
              </w:rPr>
              <w:t xml:space="preserve">) 2024/2509  z 23. septembra 2024 , ktorým sa zrušuje nariadenie 1929/2015 z 28. októbra 2015 a nariadenie (EÚ, </w:t>
            </w:r>
            <w:proofErr w:type="spellStart"/>
            <w:r w:rsidRPr="00E23102">
              <w:rPr>
                <w:rFonts w:cstheme="minorHAnsi"/>
                <w:sz w:val="18"/>
                <w:szCs w:val="18"/>
              </w:rPr>
              <w:t>Euratom</w:t>
            </w:r>
            <w:proofErr w:type="spellEnd"/>
            <w:r w:rsidRPr="00E23102">
              <w:rPr>
                <w:rFonts w:cstheme="minorHAnsi"/>
                <w:sz w:val="18"/>
                <w:szCs w:val="18"/>
              </w:rPr>
              <w:t>) č. 966/2012 o rozpočtových pravidlách, ktoré sa vzťahujú na všeobecný rozpočet Únie</w:t>
            </w:r>
          </w:p>
        </w:tc>
      </w:tr>
      <w:tr w:rsidR="005D03E4" w:rsidRPr="00463406" w:rsidDel="00B81F2C" w14:paraId="146DD44A" w14:textId="77777777" w:rsidTr="005D03E4">
        <w:tc>
          <w:tcPr>
            <w:tcW w:w="1555" w:type="dxa"/>
            <w:vAlign w:val="center"/>
          </w:tcPr>
          <w:p w14:paraId="2E62450D" w14:textId="7E03818F"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18B</w:t>
            </w:r>
          </w:p>
        </w:tc>
        <w:tc>
          <w:tcPr>
            <w:tcW w:w="7731" w:type="dxa"/>
            <w:gridSpan w:val="5"/>
          </w:tcPr>
          <w:p w14:paraId="0AFFDA7E" w14:textId="670E8BFB"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Príručka pre používateľov k definícii </w:t>
            </w:r>
            <w:proofErr w:type="spellStart"/>
            <w:r w:rsidRPr="00463406">
              <w:rPr>
                <w:rFonts w:cstheme="minorHAnsi"/>
                <w:color w:val="000000" w:themeColor="text1"/>
                <w:sz w:val="18"/>
                <w:szCs w:val="18"/>
              </w:rPr>
              <w:t>mikropodnikov</w:t>
            </w:r>
            <w:proofErr w:type="spellEnd"/>
            <w:r w:rsidRPr="00463406">
              <w:rPr>
                <w:rFonts w:cstheme="minorHAnsi"/>
                <w:color w:val="000000" w:themeColor="text1"/>
                <w:sz w:val="18"/>
                <w:szCs w:val="18"/>
              </w:rPr>
              <w:t>, malých a stredných podnikov</w:t>
            </w:r>
            <w:r w:rsidR="0052299F" w:rsidRPr="00463406">
              <w:rPr>
                <w:rFonts w:cstheme="minorHAnsi"/>
                <w:color w:val="000000" w:themeColor="text1"/>
                <w:sz w:val="18"/>
                <w:szCs w:val="18"/>
              </w:rPr>
              <w:t xml:space="preserve"> </w:t>
            </w:r>
            <w:r w:rsidR="0052299F" w:rsidRPr="00463406">
              <w:rPr>
                <w:rFonts w:cstheme="minorHAnsi"/>
                <w:i/>
                <w:color w:val="000000" w:themeColor="text1"/>
                <w:sz w:val="18"/>
                <w:szCs w:val="18"/>
              </w:rPr>
              <w:t xml:space="preserve">(netýka sa </w:t>
            </w:r>
            <w:proofErr w:type="spellStart"/>
            <w:r w:rsidR="0052299F" w:rsidRPr="00463406">
              <w:rPr>
                <w:rFonts w:cstheme="minorHAnsi"/>
                <w:i/>
                <w:color w:val="000000" w:themeColor="text1"/>
                <w:sz w:val="18"/>
                <w:szCs w:val="18"/>
              </w:rPr>
              <w:t>podopatrení</w:t>
            </w:r>
            <w:proofErr w:type="spellEnd"/>
            <w:r w:rsidR="0052299F" w:rsidRPr="00463406">
              <w:rPr>
                <w:rFonts w:cstheme="minorHAnsi"/>
                <w:i/>
                <w:color w:val="000000" w:themeColor="text1"/>
                <w:sz w:val="18"/>
                <w:szCs w:val="18"/>
              </w:rPr>
              <w:t xml:space="preserve"> 7.2, 7.4, 7.5</w:t>
            </w:r>
            <w:r w:rsidR="0052299F" w:rsidRPr="0085322B">
              <w:rPr>
                <w:rFonts w:cstheme="minorHAnsi"/>
                <w:i/>
                <w:strike/>
                <w:color w:val="00B050"/>
                <w:sz w:val="18"/>
                <w:szCs w:val="18"/>
              </w:rPr>
              <w:t>, 7.6</w:t>
            </w:r>
            <w:r w:rsidR="0052299F" w:rsidRPr="00463406">
              <w:rPr>
                <w:rFonts w:cstheme="minorHAnsi"/>
                <w:i/>
                <w:color w:val="000000" w:themeColor="text1"/>
                <w:sz w:val="18"/>
                <w:szCs w:val="18"/>
              </w:rPr>
              <w:t>)</w:t>
            </w:r>
          </w:p>
        </w:tc>
      </w:tr>
      <w:tr w:rsidR="005D03E4" w:rsidRPr="00463406" w14:paraId="779AA321" w14:textId="77777777" w:rsidTr="005D03E4">
        <w:tc>
          <w:tcPr>
            <w:tcW w:w="1555" w:type="dxa"/>
            <w:vAlign w:val="center"/>
          </w:tcPr>
          <w:p w14:paraId="5475DD6B" w14:textId="340EEB8F"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19B</w:t>
            </w:r>
          </w:p>
        </w:tc>
        <w:tc>
          <w:tcPr>
            <w:tcW w:w="7731" w:type="dxa"/>
            <w:gridSpan w:val="5"/>
          </w:tcPr>
          <w:p w14:paraId="48BC3719" w14:textId="1246863C"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lang w:eastAsia="sk-SK"/>
              </w:rPr>
              <w:t>Metodické usmernenie koordinátora štátnej pomoc</w:t>
            </w:r>
            <w:r w:rsidR="004D6D65">
              <w:rPr>
                <w:rFonts w:cstheme="minorHAnsi"/>
                <w:bCs/>
                <w:color w:val="000000" w:themeColor="text1"/>
                <w:sz w:val="18"/>
                <w:szCs w:val="18"/>
                <w:lang w:eastAsia="sk-SK"/>
              </w:rPr>
              <w:t xml:space="preserve">i </w:t>
            </w:r>
            <w:r w:rsidR="004D6D65" w:rsidRPr="00E23102">
              <w:rPr>
                <w:rFonts w:cstheme="minorHAnsi"/>
                <w:bCs/>
                <w:sz w:val="18"/>
                <w:szCs w:val="18"/>
                <w:lang w:eastAsia="sk-SK"/>
              </w:rPr>
              <w:t xml:space="preserve">júl 2024 </w:t>
            </w:r>
            <w:r w:rsidRPr="00E23102">
              <w:rPr>
                <w:rFonts w:cstheme="minorHAnsi"/>
                <w:bCs/>
                <w:sz w:val="18"/>
                <w:szCs w:val="18"/>
                <w:lang w:eastAsia="sk-SK"/>
              </w:rPr>
              <w:t xml:space="preserve"> </w:t>
            </w:r>
          </w:p>
        </w:tc>
      </w:tr>
      <w:tr w:rsidR="005D03E4" w:rsidRPr="00463406" w14:paraId="08CCF83F" w14:textId="77777777" w:rsidTr="005D03E4">
        <w:tc>
          <w:tcPr>
            <w:tcW w:w="1555" w:type="dxa"/>
            <w:vAlign w:val="center"/>
          </w:tcPr>
          <w:p w14:paraId="02711C28" w14:textId="614617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w:t>
            </w:r>
            <w:r w:rsidR="00864E82" w:rsidRPr="00463406">
              <w:rPr>
                <w:rFonts w:cstheme="minorHAnsi"/>
                <w:color w:val="000000" w:themeColor="text1"/>
                <w:sz w:val="18"/>
                <w:szCs w:val="18"/>
              </w:rPr>
              <w:t>1</w:t>
            </w:r>
            <w:r w:rsidRPr="00463406">
              <w:rPr>
                <w:rFonts w:cstheme="minorHAnsi"/>
                <w:color w:val="000000" w:themeColor="text1"/>
                <w:sz w:val="18"/>
                <w:szCs w:val="18"/>
              </w:rPr>
              <w:t>B</w:t>
            </w:r>
          </w:p>
        </w:tc>
        <w:tc>
          <w:tcPr>
            <w:tcW w:w="7731" w:type="dxa"/>
            <w:gridSpan w:val="5"/>
          </w:tcPr>
          <w:p w14:paraId="4851E50D" w14:textId="527E84D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rPr>
              <w:t>Čestné vyhlásenie žiadateľa ku konfliktu záujmov</w:t>
            </w:r>
            <w:r w:rsidRPr="00463406" w:rsidDel="00B81F2C">
              <w:rPr>
                <w:rFonts w:cstheme="minorHAnsi"/>
                <w:color w:val="000000" w:themeColor="text1"/>
                <w:sz w:val="18"/>
                <w:szCs w:val="18"/>
              </w:rPr>
              <w:t xml:space="preserve"> </w:t>
            </w:r>
          </w:p>
        </w:tc>
      </w:tr>
      <w:tr w:rsidR="005D03E4" w:rsidRPr="00463406" w14:paraId="3A3D6D73" w14:textId="77777777" w:rsidTr="005D03E4">
        <w:tc>
          <w:tcPr>
            <w:tcW w:w="1555" w:type="dxa"/>
            <w:vAlign w:val="center"/>
          </w:tcPr>
          <w:p w14:paraId="3A5C4F2C" w14:textId="01A4CC8E" w:rsidR="005D03E4" w:rsidRPr="00463406" w:rsidRDefault="005D03E4" w:rsidP="005D03E4">
            <w:pPr>
              <w:autoSpaceDE w:val="0"/>
              <w:autoSpaceDN w:val="0"/>
              <w:adjustRightInd w:val="0"/>
              <w:rPr>
                <w:rFonts w:cstheme="minorHAnsi"/>
                <w:color w:val="000000" w:themeColor="text1"/>
                <w:sz w:val="20"/>
                <w:szCs w:val="20"/>
              </w:rPr>
            </w:pPr>
            <w:r w:rsidRPr="00463406">
              <w:rPr>
                <w:rFonts w:cstheme="minorHAnsi"/>
                <w:bCs/>
                <w:color w:val="000000" w:themeColor="text1"/>
                <w:sz w:val="18"/>
                <w:szCs w:val="18"/>
              </w:rPr>
              <w:t>Príloha č.</w:t>
            </w:r>
            <w:r w:rsidR="00A53832" w:rsidRPr="00463406">
              <w:rPr>
                <w:rFonts w:cstheme="minorHAnsi"/>
                <w:bCs/>
                <w:color w:val="000000" w:themeColor="text1"/>
                <w:sz w:val="18"/>
                <w:szCs w:val="18"/>
              </w:rPr>
              <w:t xml:space="preserve"> </w:t>
            </w:r>
            <w:r w:rsidRPr="00463406">
              <w:rPr>
                <w:rFonts w:cstheme="minorHAnsi"/>
                <w:bCs/>
                <w:color w:val="000000" w:themeColor="text1"/>
                <w:sz w:val="18"/>
                <w:szCs w:val="18"/>
              </w:rPr>
              <w:t>22B</w:t>
            </w:r>
          </w:p>
        </w:tc>
        <w:tc>
          <w:tcPr>
            <w:tcW w:w="7731" w:type="dxa"/>
            <w:gridSpan w:val="5"/>
          </w:tcPr>
          <w:p w14:paraId="02560D00" w14:textId="1C16C52C" w:rsidR="005D03E4" w:rsidRPr="00463406" w:rsidRDefault="00370CF2" w:rsidP="005D03E4">
            <w:pPr>
              <w:autoSpaceDE w:val="0"/>
              <w:autoSpaceDN w:val="0"/>
              <w:adjustRightInd w:val="0"/>
              <w:rPr>
                <w:color w:val="000000" w:themeColor="text1"/>
                <w:sz w:val="20"/>
                <w:szCs w:val="20"/>
              </w:rPr>
            </w:pPr>
            <w:r w:rsidRPr="00463406">
              <w:rPr>
                <w:rFonts w:cstheme="minorHAnsi"/>
                <w:bCs/>
                <w:color w:val="000000" w:themeColor="text1"/>
                <w:sz w:val="18"/>
                <w:szCs w:val="18"/>
              </w:rPr>
              <w:t xml:space="preserve">Udelenie súhlasu </w:t>
            </w:r>
            <w:r w:rsidR="005D03E4" w:rsidRPr="00463406">
              <w:rPr>
                <w:rFonts w:cstheme="minorHAnsi"/>
                <w:bCs/>
                <w:color w:val="000000" w:themeColor="text1"/>
                <w:sz w:val="18"/>
                <w:szCs w:val="18"/>
              </w:rPr>
              <w:t>o výpis z registra trestov</w:t>
            </w:r>
          </w:p>
        </w:tc>
      </w:tr>
      <w:tr w:rsidR="005D03E4" w:rsidRPr="00463406" w14:paraId="450034EA" w14:textId="77777777" w:rsidTr="005D03E4">
        <w:tc>
          <w:tcPr>
            <w:tcW w:w="1555" w:type="dxa"/>
            <w:vAlign w:val="center"/>
          </w:tcPr>
          <w:p w14:paraId="619CB450" w14:textId="5230A778"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23</w:t>
            </w:r>
          </w:p>
        </w:tc>
        <w:tc>
          <w:tcPr>
            <w:tcW w:w="7731" w:type="dxa"/>
            <w:gridSpan w:val="5"/>
          </w:tcPr>
          <w:p w14:paraId="53BE423E" w14:textId="516A5B37" w:rsidR="005D03E4" w:rsidRPr="00463406" w:rsidRDefault="005D03E4" w:rsidP="005D03E4">
            <w:pPr>
              <w:autoSpaceDE w:val="0"/>
              <w:autoSpaceDN w:val="0"/>
              <w:adjustRightInd w:val="0"/>
              <w:jc w:val="both"/>
              <w:rPr>
                <w:rFonts w:cstheme="minorHAnsi"/>
                <w:color w:val="000000" w:themeColor="text1"/>
                <w:sz w:val="20"/>
                <w:szCs w:val="20"/>
              </w:rPr>
            </w:pPr>
            <w:r w:rsidRPr="00463406">
              <w:rPr>
                <w:color w:val="000000" w:themeColor="text1"/>
                <w:sz w:val="18"/>
                <w:szCs w:val="18"/>
              </w:rPr>
              <w:t>Výberové a hodnotiace (bodovacie) kritériá pre výber projektov v rámci implementácie stratégie CLLD schválené Riadiacim orgánom pre PRV SR 2014 – 2020</w:t>
            </w:r>
          </w:p>
        </w:tc>
      </w:tr>
      <w:tr w:rsidR="00644DBE" w:rsidRPr="00463406" w14:paraId="7188E818" w14:textId="77777777" w:rsidTr="00A53832">
        <w:tc>
          <w:tcPr>
            <w:tcW w:w="1555" w:type="dxa"/>
            <w:vAlign w:val="center"/>
          </w:tcPr>
          <w:p w14:paraId="1321E0B1" w14:textId="29C67CB4" w:rsidR="00644DBE" w:rsidRPr="00463406" w:rsidRDefault="00A53832" w:rsidP="00644DBE">
            <w:pPr>
              <w:autoSpaceDE w:val="0"/>
              <w:autoSpaceDN w:val="0"/>
              <w:adjustRightInd w:val="0"/>
              <w:jc w:val="both"/>
              <w:rPr>
                <w:rFonts w:cstheme="minorHAnsi"/>
                <w:color w:val="000000" w:themeColor="text1"/>
                <w:sz w:val="18"/>
                <w:szCs w:val="18"/>
              </w:rPr>
            </w:pPr>
            <w:r w:rsidRPr="00463406">
              <w:rPr>
                <w:rFonts w:cstheme="minorHAnsi"/>
                <w:color w:val="000000" w:themeColor="text1"/>
                <w:sz w:val="18"/>
                <w:szCs w:val="18"/>
              </w:rPr>
              <w:lastRenderedPageBreak/>
              <w:t>Príloha č. 24B</w:t>
            </w:r>
          </w:p>
        </w:tc>
        <w:tc>
          <w:tcPr>
            <w:tcW w:w="7731" w:type="dxa"/>
            <w:gridSpan w:val="5"/>
            <w:vAlign w:val="center"/>
          </w:tcPr>
          <w:p w14:paraId="15B59103" w14:textId="3BFBF038" w:rsidR="00644DBE" w:rsidRPr="00463406" w:rsidRDefault="00644DBE" w:rsidP="00644DBE">
            <w:pPr>
              <w:autoSpaceDE w:val="0"/>
              <w:autoSpaceDN w:val="0"/>
              <w:adjustRightInd w:val="0"/>
              <w:jc w:val="both"/>
              <w:rPr>
                <w:color w:val="000000" w:themeColor="text1"/>
                <w:sz w:val="18"/>
                <w:szCs w:val="18"/>
              </w:rPr>
            </w:pPr>
            <w:bookmarkStart w:id="1" w:name="_Toc412635121"/>
            <w:bookmarkStart w:id="2" w:name="_Toc506982268"/>
            <w:r w:rsidRPr="00463406">
              <w:rPr>
                <w:color w:val="000000" w:themeColor="text1"/>
                <w:sz w:val="18"/>
                <w:szCs w:val="18"/>
              </w:rPr>
              <w:t>Koordinácia synergických účinkov a </w:t>
            </w:r>
            <w:proofErr w:type="spellStart"/>
            <w:r w:rsidRPr="00463406">
              <w:rPr>
                <w:color w:val="000000" w:themeColor="text1"/>
                <w:sz w:val="18"/>
                <w:szCs w:val="18"/>
              </w:rPr>
              <w:t>komplementarít</w:t>
            </w:r>
            <w:proofErr w:type="spellEnd"/>
            <w:r w:rsidRPr="00463406">
              <w:rPr>
                <w:color w:val="000000" w:themeColor="text1"/>
                <w:sz w:val="18"/>
                <w:szCs w:val="18"/>
              </w:rPr>
              <w:t xml:space="preserve"> medzi EŠIF, ostatnými nástrojmi podpory EÚ/SR</w:t>
            </w:r>
            <w:bookmarkEnd w:id="1"/>
            <w:bookmarkEnd w:id="2"/>
            <w:r w:rsidRPr="00463406">
              <w:rPr>
                <w:color w:val="000000" w:themeColor="text1"/>
                <w:sz w:val="18"/>
                <w:szCs w:val="18"/>
              </w:rPr>
              <w:t xml:space="preserve"> a stratégiami miestneho rozvoja vedeného komunitou</w:t>
            </w:r>
          </w:p>
        </w:tc>
      </w:tr>
      <w:tr w:rsidR="0052299F" w:rsidRPr="00463406" w14:paraId="51C24761" w14:textId="77777777" w:rsidTr="00A53832">
        <w:tc>
          <w:tcPr>
            <w:tcW w:w="1555" w:type="dxa"/>
            <w:vAlign w:val="center"/>
          </w:tcPr>
          <w:p w14:paraId="4BAC1552" w14:textId="339AE4D2" w:rsidR="0052299F" w:rsidRPr="00463406" w:rsidRDefault="0052299F" w:rsidP="0052299F">
            <w:pPr>
              <w:autoSpaceDE w:val="0"/>
              <w:autoSpaceDN w:val="0"/>
              <w:adjustRightInd w:val="0"/>
              <w:jc w:val="both"/>
              <w:rPr>
                <w:rFonts w:cstheme="minorHAnsi"/>
                <w:color w:val="000000" w:themeColor="text1"/>
                <w:sz w:val="18"/>
                <w:szCs w:val="18"/>
              </w:rPr>
            </w:pPr>
            <w:r w:rsidRPr="00463406">
              <w:rPr>
                <w:rFonts w:cstheme="minorHAnsi"/>
                <w:color w:val="000000" w:themeColor="text1"/>
                <w:sz w:val="18"/>
                <w:szCs w:val="18"/>
              </w:rPr>
              <w:t>Príloha č. 25B</w:t>
            </w:r>
          </w:p>
        </w:tc>
        <w:tc>
          <w:tcPr>
            <w:tcW w:w="7731" w:type="dxa"/>
            <w:gridSpan w:val="5"/>
            <w:vAlign w:val="center"/>
          </w:tcPr>
          <w:p w14:paraId="23BAD677" w14:textId="091D9DE5" w:rsidR="0052299F" w:rsidRPr="00463406" w:rsidRDefault="0052299F" w:rsidP="0052299F">
            <w:pPr>
              <w:autoSpaceDE w:val="0"/>
              <w:autoSpaceDN w:val="0"/>
              <w:adjustRightInd w:val="0"/>
              <w:jc w:val="both"/>
              <w:rPr>
                <w:color w:val="000000" w:themeColor="text1"/>
                <w:sz w:val="18"/>
                <w:szCs w:val="18"/>
              </w:rPr>
            </w:pPr>
            <w:r w:rsidRPr="00463406">
              <w:rPr>
                <w:color w:val="000000" w:themeColor="text1"/>
                <w:sz w:val="18"/>
                <w:szCs w:val="18"/>
              </w:rPr>
              <w:t>Zoznam predložených žiadostí o minimálnu pomoc</w:t>
            </w:r>
          </w:p>
        </w:tc>
      </w:tr>
    </w:tbl>
    <w:p w14:paraId="2CD3F5D4" w14:textId="3777CAAF" w:rsidR="00472633" w:rsidRPr="00463406" w:rsidRDefault="00472633" w:rsidP="00E36967"/>
    <w:sectPr w:rsidR="00472633" w:rsidRPr="00463406" w:rsidSect="00713C0B">
      <w:pgSz w:w="11906" w:h="16838"/>
      <w:pgMar w:top="1418" w:right="1418" w:bottom="1418" w:left="1418" w:header="0" w:footer="709"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12CA5" w14:textId="77777777" w:rsidR="00FF52DF" w:rsidRDefault="00FF52DF" w:rsidP="00972BB6">
      <w:pPr>
        <w:spacing w:after="0" w:line="240" w:lineRule="auto"/>
      </w:pPr>
      <w:r>
        <w:separator/>
      </w:r>
    </w:p>
  </w:endnote>
  <w:endnote w:type="continuationSeparator" w:id="0">
    <w:p w14:paraId="4F572B2A" w14:textId="77777777" w:rsidR="00FF52DF" w:rsidRDefault="00FF52DF" w:rsidP="00972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AFF" w:usb1="C0007841"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Roboto-Black">
    <w:altName w:val="Arial"/>
    <w:panose1 w:val="00000000000000000000"/>
    <w:charset w:val="EE"/>
    <w:family w:val="auto"/>
    <w:notTrueType/>
    <w:pitch w:val="default"/>
    <w:sig w:usb0="00000005" w:usb1="00000000" w:usb2="00000000" w:usb3="00000000" w:csb0="00000002" w:csb1="00000000"/>
  </w:font>
  <w:font w:name="Roboto-Regular">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A36D" w14:textId="3002CB36" w:rsidR="00D823E9" w:rsidRDefault="00D823E9">
    <w:pPr>
      <w:pStyle w:val="Pta"/>
    </w:pPr>
    <w:r>
      <w:rPr>
        <w:noProof/>
      </w:rPr>
      <mc:AlternateContent>
        <mc:Choice Requires="wps">
          <w:drawing>
            <wp:anchor distT="0" distB="0" distL="0" distR="0" simplePos="0" relativeHeight="251659264" behindDoc="0" locked="0" layoutInCell="1" allowOverlap="1" wp14:anchorId="763AA849" wp14:editId="602F99E6">
              <wp:simplePos x="635" y="635"/>
              <wp:positionH relativeFrom="column">
                <wp:align>center</wp:align>
              </wp:positionH>
              <wp:positionV relativeFrom="paragraph">
                <wp:posOffset>635</wp:posOffset>
              </wp:positionV>
              <wp:extent cx="443865" cy="443865"/>
              <wp:effectExtent l="0" t="0" r="6350" b="6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21CFA9" w14:textId="202827E4"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63AA849" id="_x0000_t202" coordsize="21600,21600" o:spt="202" path="m,l,21600r21600,l21600,xe">
              <v:stroke joinstyle="miter"/>
              <v:path gradientshapeok="t" o:connecttype="rect"/>
            </v:shapetype>
            <v:shape id="Textové pole 3"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0421CFA9" w14:textId="202827E4"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88954" w14:textId="0EBC9354" w:rsidR="00950E40" w:rsidRPr="00A53832" w:rsidRDefault="00950E40" w:rsidP="00A53832">
    <w:pPr>
      <w:pStyle w:val="Pta"/>
      <w:jc w:val="center"/>
      <w:rPr>
        <w:rFonts w:asciiTheme="minorHAnsi" w:hAnsiTheme="minorHAnsi" w:cstheme="minorHAns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4BDCC" w14:textId="0EF2ABFC" w:rsidR="00950E40" w:rsidRPr="00A53832" w:rsidRDefault="00950E40" w:rsidP="00A53832">
    <w:pPr>
      <w:pStyle w:val="Pta"/>
      <w:jc w:val="center"/>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39DC1" w14:textId="77777777" w:rsidR="00FF52DF" w:rsidRDefault="00FF52DF" w:rsidP="00972BB6">
      <w:pPr>
        <w:spacing w:after="0" w:line="240" w:lineRule="auto"/>
      </w:pPr>
      <w:r>
        <w:separator/>
      </w:r>
    </w:p>
  </w:footnote>
  <w:footnote w:type="continuationSeparator" w:id="0">
    <w:p w14:paraId="0C8DA649" w14:textId="77777777" w:rsidR="00FF52DF" w:rsidRDefault="00FF52DF" w:rsidP="00972BB6">
      <w:pPr>
        <w:spacing w:after="0" w:line="240" w:lineRule="auto"/>
      </w:pPr>
      <w:r>
        <w:continuationSeparator/>
      </w:r>
    </w:p>
  </w:footnote>
  <w:footnote w:id="1">
    <w:p w14:paraId="68947C9D" w14:textId="45D70556" w:rsidR="00950E40" w:rsidRPr="005B12D6" w:rsidRDefault="00950E40" w:rsidP="00CF7B89">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Vzor výzvy na predkladanie </w:t>
      </w:r>
      <w:proofErr w:type="spellStart"/>
      <w:r w:rsidRPr="005B12D6">
        <w:rPr>
          <w:rFonts w:asciiTheme="minorHAnsi" w:hAnsiTheme="minorHAnsi"/>
          <w:sz w:val="14"/>
          <w:szCs w:val="14"/>
        </w:rPr>
        <w:t>ŽoNFP</w:t>
      </w:r>
      <w:proofErr w:type="spellEnd"/>
      <w:r w:rsidRPr="005B12D6">
        <w:rPr>
          <w:rFonts w:asciiTheme="minorHAnsi" w:hAnsiTheme="minorHAnsi"/>
          <w:sz w:val="14"/>
          <w:szCs w:val="14"/>
        </w:rPr>
        <w:t xml:space="preserve"> sa môže líšiť v závislosti od technických úprav vykonaných v ITMS2014</w:t>
      </w:r>
      <w:r w:rsidRPr="005B12D6">
        <w:rPr>
          <w:rFonts w:asciiTheme="minorHAnsi" w:hAnsiTheme="minorHAnsi" w:cstheme="minorHAnsi"/>
          <w:i/>
          <w:color w:val="4F81BD" w:themeColor="accent1"/>
          <w:sz w:val="14"/>
          <w:szCs w:val="14"/>
        </w:rPr>
        <w:t>+.</w:t>
      </w:r>
    </w:p>
  </w:footnote>
  <w:footnote w:id="2">
    <w:p w14:paraId="6E8ECB9F" w14:textId="66518CDB" w:rsidR="00950E40" w:rsidRPr="005B12D6" w:rsidRDefault="00950E40" w:rsidP="00CF7B89">
      <w:pPr>
        <w:pStyle w:val="Textpoznmkypodiarou"/>
        <w:jc w:val="both"/>
        <w:rPr>
          <w:rFonts w:asciiTheme="minorHAnsi" w:hAnsiTheme="minorHAnsi" w:cstheme="minorHAnsi"/>
          <w:color w:val="000000" w:themeColor="text1"/>
          <w:sz w:val="14"/>
          <w:szCs w:val="14"/>
        </w:rPr>
      </w:pPr>
      <w:r w:rsidRPr="005B12D6">
        <w:rPr>
          <w:rStyle w:val="Odkaznapoznmkupodiarou"/>
          <w:rFonts w:asciiTheme="minorHAnsi" w:hAnsiTheme="minorHAnsi" w:cstheme="minorHAnsi"/>
          <w:sz w:val="14"/>
          <w:szCs w:val="14"/>
        </w:rPr>
        <w:footnoteRef/>
      </w:r>
      <w:r w:rsidRPr="005B12D6">
        <w:rPr>
          <w:rFonts w:asciiTheme="minorHAnsi" w:hAnsiTheme="minorHAnsi" w:cstheme="minorHAnsi"/>
          <w:sz w:val="14"/>
          <w:szCs w:val="14"/>
        </w:rPr>
        <w:t xml:space="preserve"> V rámci ITMS2014+ sa v názve výzvy uvedie: </w:t>
      </w:r>
      <w:r w:rsidRPr="005B12D6">
        <w:rPr>
          <w:rFonts w:asciiTheme="minorHAnsi" w:eastAsia="Arial Unicode MS" w:hAnsiTheme="minorHAnsi" w:cstheme="minorHAnsi"/>
          <w:color w:val="000000" w:themeColor="text1"/>
          <w:kern w:val="3"/>
          <w:sz w:val="14"/>
          <w:szCs w:val="14"/>
          <w:lang w:eastAsia="zh-CN"/>
        </w:rPr>
        <w:t xml:space="preserve">kód a názov podopatrenia v zmysle PRV SR 2014 – 2022, resp. </w:t>
      </w:r>
      <w:r w:rsidRPr="005B12D6">
        <w:rPr>
          <w:rFonts w:asciiTheme="minorHAnsi" w:hAnsiTheme="minorHAnsi" w:cstheme="minorHAnsi"/>
          <w:color w:val="000000" w:themeColor="text1"/>
          <w:sz w:val="14"/>
          <w:szCs w:val="14"/>
        </w:rPr>
        <w:t>nariadenia (EÚ) č. 808/2014 v zmysle stratégie CLLD/názov MAS</w:t>
      </w:r>
    </w:p>
  </w:footnote>
  <w:footnote w:id="3">
    <w:p w14:paraId="7B2332B0" w14:textId="7A43F3E2" w:rsidR="00950E40" w:rsidRPr="005B12D6" w:rsidRDefault="00950E40" w:rsidP="00CF7B89">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ako napr</w:t>
      </w:r>
      <w:r>
        <w:rPr>
          <w:rFonts w:asciiTheme="minorHAnsi" w:hAnsiTheme="minorHAnsi"/>
          <w:sz w:val="14"/>
          <w:szCs w:val="14"/>
        </w:rPr>
        <w:t>.</w:t>
      </w:r>
      <w:r w:rsidRPr="005B12D6">
        <w:rPr>
          <w:rFonts w:asciiTheme="minorHAnsi" w:hAnsiTheme="minorHAnsi"/>
          <w:sz w:val="14"/>
          <w:szCs w:val="14"/>
        </w:rPr>
        <w:t xml:space="preserve">: </w:t>
      </w:r>
      <w:r w:rsidRPr="005B12D6">
        <w:rPr>
          <w:rFonts w:asciiTheme="minorHAnsi" w:eastAsia="Arial Unicode MS" w:hAnsiTheme="minorHAnsi" w:cs="Arial"/>
          <w:kern w:val="3"/>
          <w:sz w:val="14"/>
          <w:szCs w:val="14"/>
          <w:lang w:eastAsia="zh-CN"/>
        </w:rPr>
        <w:t>7.2 Podpora na investície do vytvárania, zlepšovania alebo rozširovania všetkých druhov infraštruktúr malých rozmerov vrátane investícií do energie z obnoviteľných zdrojov a úspor energie</w:t>
      </w:r>
    </w:p>
  </w:footnote>
  <w:footnote w:id="4">
    <w:p w14:paraId="4ADF97A7" w14:textId="1BF01293" w:rsidR="00950E40" w:rsidRPr="008C6DAA" w:rsidRDefault="00950E40" w:rsidP="006B56FA">
      <w:pPr>
        <w:pStyle w:val="Textpoznmkypodiarou"/>
        <w:jc w:val="both"/>
        <w:rPr>
          <w:rFonts w:asciiTheme="minorHAnsi" w:hAnsiTheme="minorHAnsi"/>
          <w:sz w:val="18"/>
          <w:szCs w:val="18"/>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ako napr</w:t>
      </w:r>
      <w:r>
        <w:rPr>
          <w:rFonts w:asciiTheme="minorHAnsi" w:hAnsiTheme="minorHAnsi"/>
          <w:sz w:val="14"/>
          <w:szCs w:val="14"/>
        </w:rPr>
        <w:t>.</w:t>
      </w:r>
      <w:r w:rsidRPr="005B12D6">
        <w:rPr>
          <w:rFonts w:asciiTheme="minorHAnsi" w:hAnsiTheme="minorHAnsi"/>
          <w:sz w:val="14"/>
          <w:szCs w:val="14"/>
        </w:rPr>
        <w:t>: MAS_020/7.2/1</w:t>
      </w:r>
    </w:p>
  </w:footnote>
  <w:footnote w:id="5">
    <w:p w14:paraId="79F88709" w14:textId="71DA1EB5" w:rsidR="00950E40" w:rsidRPr="005B12D6" w:rsidRDefault="00950E40">
      <w:pPr>
        <w:pStyle w:val="Textpoznmkypodiarou"/>
        <w:rPr>
          <w:rFonts w:asciiTheme="minorHAnsi" w:hAnsiTheme="minorHAnsi"/>
          <w:color w:val="000000" w:themeColor="text1"/>
          <w:sz w:val="14"/>
          <w:szCs w:val="14"/>
        </w:rPr>
      </w:pPr>
      <w:r w:rsidRPr="005B12D6">
        <w:rPr>
          <w:rStyle w:val="Odkaznapoznmkupodiarou"/>
          <w:rFonts w:asciiTheme="minorHAnsi" w:hAnsiTheme="minorHAnsi"/>
          <w:color w:val="000000" w:themeColor="text1"/>
          <w:sz w:val="14"/>
          <w:szCs w:val="14"/>
        </w:rPr>
        <w:footnoteRef/>
      </w:r>
      <w:r w:rsidRPr="005B12D6">
        <w:rPr>
          <w:rFonts w:asciiTheme="minorHAnsi" w:hAnsiTheme="minorHAnsi"/>
          <w:color w:val="000000" w:themeColor="text1"/>
          <w:sz w:val="14"/>
          <w:szCs w:val="14"/>
        </w:rPr>
        <w:t xml:space="preserve"> </w:t>
      </w:r>
      <w:r w:rsidRPr="005B12D6">
        <w:rPr>
          <w:rFonts w:asciiTheme="minorHAnsi" w:eastAsia="Arial Unicode MS" w:hAnsiTheme="minorHAnsi" w:cstheme="minorHAnsi"/>
          <w:color w:val="000000" w:themeColor="text1"/>
          <w:kern w:val="3"/>
          <w:sz w:val="14"/>
          <w:szCs w:val="14"/>
          <w:lang w:eastAsia="zh-CN"/>
        </w:rPr>
        <w:t xml:space="preserve">Uvedie sa kód a názov podopatrenia v zmysle PRV SR 2014 – 2022, resp. </w:t>
      </w:r>
      <w:r w:rsidRPr="005B12D6">
        <w:rPr>
          <w:rFonts w:asciiTheme="minorHAnsi" w:hAnsiTheme="minorHAnsi" w:cstheme="minorHAnsi"/>
          <w:color w:val="000000" w:themeColor="text1"/>
          <w:sz w:val="14"/>
          <w:szCs w:val="14"/>
        </w:rPr>
        <w:t>nariadenia (EÚ) č. 808/2014</w:t>
      </w:r>
    </w:p>
  </w:footnote>
  <w:footnote w:id="6">
    <w:p w14:paraId="42CB9DF1" w14:textId="43A1D98D" w:rsidR="00950E40" w:rsidRPr="009C1B6A" w:rsidRDefault="00950E40" w:rsidP="00436DB4">
      <w:pPr>
        <w:pStyle w:val="Textpoznmkypodiarou"/>
        <w:jc w:val="both"/>
        <w:rPr>
          <w:rFonts w:asciiTheme="minorHAnsi" w:hAnsiTheme="minorHAnsi"/>
          <w:color w:val="FF0000"/>
          <w:sz w:val="16"/>
          <w:szCs w:val="16"/>
        </w:rPr>
      </w:pPr>
      <w:r w:rsidRPr="005B12D6">
        <w:rPr>
          <w:rStyle w:val="Odkaznapoznmkupodiarou"/>
          <w:rFonts w:asciiTheme="minorHAnsi" w:hAnsiTheme="minorHAnsi"/>
          <w:color w:val="000000" w:themeColor="text1"/>
          <w:sz w:val="14"/>
          <w:szCs w:val="14"/>
        </w:rPr>
        <w:footnoteRef/>
      </w:r>
      <w:r w:rsidRPr="005B12D6">
        <w:rPr>
          <w:rFonts w:asciiTheme="minorHAnsi" w:hAnsiTheme="minorHAnsi"/>
          <w:color w:val="000000" w:themeColor="text1"/>
          <w:sz w:val="14"/>
          <w:szCs w:val="14"/>
        </w:rPr>
        <w:t xml:space="preserve"> Indikatívne</w:t>
      </w:r>
      <w:r w:rsidRPr="0085322B">
        <w:rPr>
          <w:rFonts w:asciiTheme="minorHAnsi" w:hAnsiTheme="minorHAnsi"/>
          <w:sz w:val="14"/>
          <w:szCs w:val="14"/>
        </w:rPr>
        <w:t xml:space="preserve"> </w:t>
      </w:r>
      <w:r w:rsidR="00FB148C" w:rsidRPr="0085322B">
        <w:rPr>
          <w:rFonts w:asciiTheme="minorHAnsi" w:hAnsiTheme="minorHAnsi"/>
          <w:sz w:val="14"/>
          <w:szCs w:val="14"/>
        </w:rPr>
        <w:t xml:space="preserve">50 </w:t>
      </w:r>
      <w:r w:rsidRPr="005B12D6">
        <w:rPr>
          <w:rFonts w:asciiTheme="minorHAnsi" w:hAnsiTheme="minorHAnsi"/>
          <w:color w:val="000000" w:themeColor="text1"/>
          <w:sz w:val="14"/>
          <w:szCs w:val="14"/>
        </w:rPr>
        <w:t xml:space="preserve">kalendárnych dní </w:t>
      </w:r>
      <w:r w:rsidRPr="005B12D6">
        <w:rPr>
          <w:rFonts w:asciiTheme="minorHAnsi" w:hAnsiTheme="minorHAnsi" w:cstheme="minorHAnsi"/>
          <w:color w:val="000000" w:themeColor="text1"/>
          <w:sz w:val="14"/>
          <w:szCs w:val="14"/>
        </w:rPr>
        <w:t xml:space="preserve">vrátane lehôt potrebných na predloženie náležitostí zo strany žiadateľa na základe dvoch </w:t>
      </w:r>
      <w:r w:rsidRPr="005B12D6">
        <w:rPr>
          <w:rFonts w:asciiTheme="minorHAnsi" w:hAnsiTheme="minorHAnsi" w:cstheme="minorHAnsi"/>
          <w:color w:val="000000" w:themeColor="text1"/>
          <w:sz w:val="14"/>
          <w:szCs w:val="14"/>
          <w:lang w:eastAsia="hu-HU"/>
        </w:rPr>
        <w:t>výziev</w:t>
      </w:r>
      <w:r w:rsidRPr="005B12D6">
        <w:rPr>
          <w:rFonts w:asciiTheme="minorHAnsi" w:hAnsiTheme="minorHAnsi" w:cstheme="minorHAnsi"/>
          <w:color w:val="000000" w:themeColor="text1"/>
          <w:sz w:val="14"/>
          <w:szCs w:val="14"/>
        </w:rPr>
        <w:t xml:space="preserve"> na doplnenie chýbajúcich náležitostí </w:t>
      </w:r>
      <w:proofErr w:type="spellStart"/>
      <w:r w:rsidRPr="005B12D6">
        <w:rPr>
          <w:rFonts w:asciiTheme="minorHAnsi" w:hAnsiTheme="minorHAnsi" w:cstheme="minorHAnsi"/>
          <w:color w:val="000000" w:themeColor="text1"/>
          <w:sz w:val="14"/>
          <w:szCs w:val="14"/>
        </w:rPr>
        <w:t>ŽoNFP</w:t>
      </w:r>
      <w:proofErr w:type="spellEnd"/>
      <w:r w:rsidRPr="005B12D6">
        <w:rPr>
          <w:rFonts w:asciiTheme="minorHAnsi" w:hAnsiTheme="minorHAnsi" w:cstheme="minorHAnsi"/>
          <w:color w:val="000000" w:themeColor="text1"/>
          <w:sz w:val="14"/>
          <w:szCs w:val="14"/>
        </w:rPr>
        <w:t>.</w:t>
      </w:r>
    </w:p>
  </w:footnote>
  <w:footnote w:id="7">
    <w:p w14:paraId="0371D789" w14:textId="5172C3E0" w:rsidR="00950E40" w:rsidRPr="005B12D6" w:rsidRDefault="00950E40">
      <w:pPr>
        <w:pStyle w:val="Textpoznmkypodiarou"/>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Poradové číslo podmienok poskytnutia príspevku vo vyhlásenej výzve na predkladanie </w:t>
      </w:r>
      <w:proofErr w:type="spellStart"/>
      <w:r w:rsidRPr="005B12D6">
        <w:rPr>
          <w:rFonts w:asciiTheme="minorHAnsi" w:hAnsiTheme="minorHAnsi"/>
          <w:sz w:val="14"/>
          <w:szCs w:val="14"/>
        </w:rPr>
        <w:t>ŽoNFP</w:t>
      </w:r>
      <w:proofErr w:type="spellEnd"/>
      <w:r w:rsidRPr="005B12D6">
        <w:rPr>
          <w:rFonts w:asciiTheme="minorHAnsi" w:hAnsiTheme="minorHAnsi"/>
          <w:sz w:val="14"/>
          <w:szCs w:val="14"/>
        </w:rPr>
        <w:t xml:space="preserve"> v ITMS2014</w:t>
      </w:r>
      <w:r w:rsidRPr="005B12D6">
        <w:rPr>
          <w:rFonts w:asciiTheme="minorHAnsi" w:hAnsiTheme="minorHAnsi" w:cstheme="minorHAnsi"/>
          <w:i/>
          <w:color w:val="4F81BD" w:themeColor="accent1"/>
          <w:sz w:val="14"/>
          <w:szCs w:val="14"/>
        </w:rPr>
        <w:t>+</w:t>
      </w:r>
      <w:r w:rsidRPr="005B12D6">
        <w:rPr>
          <w:rFonts w:asciiTheme="minorHAnsi" w:hAnsiTheme="minorHAnsi"/>
          <w:sz w:val="14"/>
          <w:szCs w:val="14"/>
        </w:rPr>
        <w:t xml:space="preserve">   sa môže líšiť v závislosti od  podopatrenia </w:t>
      </w:r>
    </w:p>
  </w:footnote>
  <w:footnote w:id="8">
    <w:p w14:paraId="512228F8" w14:textId="77777777" w:rsidR="00950E40" w:rsidRPr="005B12D6" w:rsidRDefault="00950E40" w:rsidP="00083BB8">
      <w:pPr>
        <w:pStyle w:val="Textpoznmkypodiarou"/>
        <w:rPr>
          <w:rFonts w:asciiTheme="minorHAnsi" w:hAnsiTheme="minorHAnsi" w:cstheme="minorHAnsi"/>
          <w:color w:val="000000" w:themeColor="text1"/>
          <w:sz w:val="14"/>
          <w:szCs w:val="14"/>
        </w:rPr>
      </w:pPr>
      <w:r w:rsidRPr="005B12D6">
        <w:rPr>
          <w:rStyle w:val="Odkaznapoznmkupodiarou"/>
          <w:rFonts w:asciiTheme="minorHAnsi" w:hAnsiTheme="minorHAnsi" w:cstheme="minorHAnsi"/>
          <w:color w:val="000000" w:themeColor="text1"/>
          <w:sz w:val="14"/>
          <w:szCs w:val="14"/>
        </w:rPr>
        <w:footnoteRef/>
      </w:r>
      <w:r w:rsidRPr="005B12D6">
        <w:rPr>
          <w:rFonts w:asciiTheme="minorHAnsi" w:hAnsiTheme="minorHAnsi" w:cstheme="minorHAnsi"/>
          <w:color w:val="000000" w:themeColor="text1"/>
          <w:sz w:val="14"/>
          <w:szCs w:val="14"/>
        </w:rPr>
        <w:t xml:space="preserve"> § 8a ods. 4 zákona č. 523/2004 </w:t>
      </w:r>
      <w:proofErr w:type="spellStart"/>
      <w:r w:rsidRPr="005B12D6">
        <w:rPr>
          <w:rFonts w:asciiTheme="minorHAnsi" w:hAnsiTheme="minorHAnsi" w:cstheme="minorHAnsi"/>
          <w:color w:val="000000" w:themeColor="text1"/>
          <w:sz w:val="14"/>
          <w:szCs w:val="14"/>
        </w:rPr>
        <w:t>Z.z</w:t>
      </w:r>
      <w:proofErr w:type="spellEnd"/>
      <w:r w:rsidRPr="005B12D6">
        <w:rPr>
          <w:rFonts w:asciiTheme="minorHAnsi" w:hAnsiTheme="minorHAnsi" w:cstheme="minorHAnsi"/>
          <w:color w:val="000000" w:themeColor="text1"/>
          <w:sz w:val="14"/>
          <w:szCs w:val="14"/>
        </w:rPr>
        <w:t>. o rozpočtových pravidlách verejnej správy a o zmene a doplnení niektorých zákonov v znení neskorších predpisov</w:t>
      </w:r>
    </w:p>
  </w:footnote>
  <w:footnote w:id="9">
    <w:p w14:paraId="1C61EDE5" w14:textId="77777777" w:rsidR="00950E40" w:rsidRDefault="00950E40" w:rsidP="00083BB8">
      <w:pPr>
        <w:pStyle w:val="Textpoznmkypodiarou"/>
        <w:rPr>
          <w:rFonts w:asciiTheme="minorHAnsi" w:hAnsiTheme="minorHAnsi" w:cstheme="minorBidi"/>
          <w:sz w:val="16"/>
          <w:szCs w:val="16"/>
        </w:rPr>
      </w:pPr>
      <w:r w:rsidRPr="005B12D6">
        <w:rPr>
          <w:rStyle w:val="Odkaznapoznmkupodiarou"/>
          <w:rFonts w:asciiTheme="minorHAnsi" w:hAnsiTheme="minorHAnsi" w:cstheme="minorHAnsi"/>
          <w:color w:val="000000" w:themeColor="text1"/>
          <w:sz w:val="14"/>
          <w:szCs w:val="14"/>
        </w:rPr>
        <w:footnoteRef/>
      </w:r>
      <w:r w:rsidRPr="005B12D6">
        <w:rPr>
          <w:rFonts w:asciiTheme="minorHAnsi" w:hAnsiTheme="minorHAnsi" w:cstheme="minorHAnsi"/>
          <w:color w:val="000000" w:themeColor="text1"/>
          <w:sz w:val="14"/>
          <w:szCs w:val="14"/>
        </w:rPr>
        <w:t xml:space="preserve"> Zákon 91/2016 </w:t>
      </w:r>
      <w:proofErr w:type="spellStart"/>
      <w:r w:rsidRPr="005B12D6">
        <w:rPr>
          <w:rFonts w:asciiTheme="minorHAnsi" w:hAnsiTheme="minorHAnsi" w:cstheme="minorHAnsi"/>
          <w:color w:val="000000" w:themeColor="text1"/>
          <w:sz w:val="14"/>
          <w:szCs w:val="14"/>
        </w:rPr>
        <w:t>Z.z</w:t>
      </w:r>
      <w:proofErr w:type="spellEnd"/>
      <w:r w:rsidRPr="005B12D6">
        <w:rPr>
          <w:rFonts w:asciiTheme="minorHAnsi" w:hAnsiTheme="minorHAnsi" w:cstheme="minorHAnsi"/>
          <w:color w:val="000000" w:themeColor="text1"/>
          <w:sz w:val="14"/>
          <w:szCs w:val="14"/>
        </w:rPr>
        <w:t>. o trestnej zodpovednosti právnických osôb.</w:t>
      </w:r>
    </w:p>
  </w:footnote>
  <w:footnote w:id="10">
    <w:p w14:paraId="7F8B755B" w14:textId="77777777" w:rsidR="00950E40" w:rsidRDefault="00950E40" w:rsidP="00EF5DF0">
      <w:pPr>
        <w:tabs>
          <w:tab w:val="left" w:pos="426"/>
          <w:tab w:val="left" w:pos="851"/>
        </w:tabs>
        <w:spacing w:after="0" w:line="240" w:lineRule="auto"/>
        <w:rPr>
          <w:rFonts w:cstheme="minorHAnsi"/>
          <w:color w:val="000000" w:themeColor="text1"/>
          <w:sz w:val="14"/>
          <w:szCs w:val="14"/>
        </w:rPr>
      </w:pPr>
      <w:r>
        <w:rPr>
          <w:rStyle w:val="Odkaznapoznmkupodiarou"/>
          <w:rFonts w:cstheme="minorHAnsi"/>
          <w:color w:val="000000" w:themeColor="text1"/>
          <w:sz w:val="14"/>
          <w:szCs w:val="14"/>
        </w:rPr>
        <w:footnoteRef/>
      </w:r>
      <w:r>
        <w:rPr>
          <w:rFonts w:cstheme="minorHAnsi"/>
          <w:color w:val="000000" w:themeColor="text1"/>
          <w:sz w:val="14"/>
          <w:szCs w:val="14"/>
        </w:rPr>
        <w:t xml:space="preserve"> Nariadenie Komisie (ES, </w:t>
      </w:r>
      <w:proofErr w:type="spellStart"/>
      <w:r>
        <w:rPr>
          <w:rFonts w:cstheme="minorHAnsi"/>
          <w:color w:val="000000" w:themeColor="text1"/>
          <w:sz w:val="14"/>
          <w:szCs w:val="14"/>
        </w:rPr>
        <w:t>Euratom</w:t>
      </w:r>
      <w:proofErr w:type="spellEnd"/>
      <w:r>
        <w:rPr>
          <w:rFonts w:cstheme="minorHAnsi"/>
          <w:color w:val="000000" w:themeColor="text1"/>
          <w:sz w:val="14"/>
          <w:szCs w:val="14"/>
        </w:rPr>
        <w:t>) č. 1302/2008 zo 17. decembra 2008 o centrálnej databáze vylúčených subjektov (ďalej len „Nariadenie o CED“).</w:t>
      </w:r>
    </w:p>
  </w:footnote>
  <w:footnote w:id="11">
    <w:p w14:paraId="2DFFE7D9" w14:textId="77777777" w:rsidR="00950E40" w:rsidRDefault="00950E40" w:rsidP="00EF5DF0">
      <w:pPr>
        <w:tabs>
          <w:tab w:val="left" w:pos="567"/>
          <w:tab w:val="left" w:pos="851"/>
        </w:tabs>
        <w:spacing w:after="0" w:line="240" w:lineRule="auto"/>
        <w:jc w:val="both"/>
        <w:rPr>
          <w:color w:val="000000" w:themeColor="text1"/>
          <w:sz w:val="14"/>
          <w:szCs w:val="14"/>
        </w:rPr>
      </w:pPr>
      <w:r>
        <w:rPr>
          <w:rStyle w:val="Odkaznapoznmkupodiarou"/>
          <w:color w:val="000000" w:themeColor="text1"/>
          <w:sz w:val="14"/>
          <w:szCs w:val="14"/>
        </w:rPr>
        <w:footnoteRef/>
      </w:r>
      <w:r>
        <w:rPr>
          <w:color w:val="000000" w:themeColor="text1"/>
          <w:sz w:val="14"/>
          <w:szCs w:val="14"/>
        </w:rPr>
        <w:t xml:space="preserve"> V prípade, že sa na dané činnosti vzťahujú pravidlá štátnej pomoci resp. pomoci de </w:t>
      </w:r>
      <w:proofErr w:type="spellStart"/>
      <w:r>
        <w:rPr>
          <w:color w:val="000000" w:themeColor="text1"/>
          <w:sz w:val="14"/>
          <w:szCs w:val="14"/>
        </w:rPr>
        <w:t>minimis</w:t>
      </w:r>
      <w:proofErr w:type="spellEnd"/>
      <w:r>
        <w:rPr>
          <w:color w:val="000000" w:themeColor="text1"/>
          <w:sz w:val="14"/>
          <w:szCs w:val="14"/>
        </w:rPr>
        <w:t xml:space="preserve">, žiadateľ musí spĺňať podmienky vyplývajúce zo schém štátnej pomoci/pomoci de </w:t>
      </w:r>
      <w:proofErr w:type="spellStart"/>
      <w:r>
        <w:rPr>
          <w:color w:val="000000" w:themeColor="text1"/>
          <w:sz w:val="14"/>
          <w:szCs w:val="14"/>
        </w:rPr>
        <w:t>minimis</w:t>
      </w:r>
      <w:proofErr w:type="spellEnd"/>
      <w:r>
        <w:rPr>
          <w:color w:val="000000" w:themeColor="text1"/>
          <w:sz w:val="14"/>
          <w:szCs w:val="14"/>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Pr>
          <w:color w:val="000000" w:themeColor="text1"/>
          <w:sz w:val="14"/>
          <w:szCs w:val="14"/>
        </w:rPr>
        <w:t>minimis</w:t>
      </w:r>
      <w:proofErr w:type="spellEnd"/>
      <w:r>
        <w:rPr>
          <w:color w:val="000000" w:themeColor="text1"/>
          <w:sz w:val="14"/>
          <w:szCs w:val="14"/>
        </w:rPr>
        <w:t xml:space="preserve">. Nariadenie Komisie (EÚ) č. 651/2014 o vyhlásení určitých kategórií pomoci za </w:t>
      </w:r>
      <w:proofErr w:type="spellStart"/>
      <w:r>
        <w:rPr>
          <w:color w:val="000000" w:themeColor="text1"/>
          <w:sz w:val="14"/>
          <w:szCs w:val="14"/>
        </w:rPr>
        <w:t>zlúčiteľné</w:t>
      </w:r>
      <w:proofErr w:type="spellEnd"/>
      <w:r>
        <w:rPr>
          <w:color w:val="000000" w:themeColor="text1"/>
          <w:sz w:val="14"/>
          <w:szCs w:val="14"/>
        </w:rPr>
        <w:t xml:space="preserve"> s vnútorným trhom podľa článkov 107 a 108 Zmluvy o fungovaní Európskej únie. Podmienka je relevantná iba pre subjekty, ktoré sú v zmysle výzvy povinné preukázať splnenie tejto podmienky poskytnutia príspevku.</w:t>
      </w:r>
    </w:p>
  </w:footnote>
  <w:footnote w:id="12">
    <w:p w14:paraId="7C84C943" w14:textId="3563841E" w:rsidR="00950E40" w:rsidRDefault="00950E40" w:rsidP="00EF5DF0">
      <w:pPr>
        <w:tabs>
          <w:tab w:val="left" w:pos="567"/>
          <w:tab w:val="left" w:pos="851"/>
        </w:tabs>
        <w:spacing w:after="0" w:line="240" w:lineRule="auto"/>
        <w:rPr>
          <w:color w:val="000000" w:themeColor="text1"/>
          <w:sz w:val="16"/>
          <w:szCs w:val="16"/>
        </w:rPr>
      </w:pPr>
      <w:r>
        <w:rPr>
          <w:rStyle w:val="Odkaznapoznmkupodiarou"/>
          <w:color w:val="000000" w:themeColor="text1"/>
          <w:sz w:val="14"/>
          <w:szCs w:val="14"/>
        </w:rPr>
        <w:footnoteRef/>
      </w:r>
      <w:r>
        <w:rPr>
          <w:color w:val="000000" w:themeColor="text1"/>
          <w:sz w:val="14"/>
          <w:szCs w:val="14"/>
        </w:rPr>
        <w:t xml:space="preserve"> Čl. 45 ods. 1 nariadenia Európskeho parlamentu a Rady (EÚ) </w:t>
      </w:r>
      <w:r w:rsidR="000F2BAD">
        <w:rPr>
          <w:color w:val="000000" w:themeColor="text1"/>
          <w:sz w:val="14"/>
          <w:szCs w:val="14"/>
        </w:rPr>
        <w:t>2021/2115</w:t>
      </w:r>
      <w:r w:rsidR="00E23102">
        <w:rPr>
          <w:color w:val="000000" w:themeColor="text1"/>
          <w:sz w:val="14"/>
          <w:szCs w:val="14"/>
        </w:rPr>
        <w:t xml:space="preserve">, </w:t>
      </w:r>
      <w:r w:rsidR="000F2BAD" w:rsidRPr="000F2BAD">
        <w:rPr>
          <w:color w:val="000000" w:themeColor="text1"/>
          <w:sz w:val="14"/>
          <w:szCs w:val="14"/>
        </w:rPr>
        <w:t>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w:t>
      </w:r>
      <w:r w:rsidR="000F2BAD">
        <w:rPr>
          <w:color w:val="000000" w:themeColor="text1"/>
          <w:sz w:val="14"/>
          <w:szCs w:val="14"/>
        </w:rPr>
        <w:t xml:space="preserve"> </w:t>
      </w:r>
    </w:p>
  </w:footnote>
  <w:footnote w:id="13">
    <w:p w14:paraId="7F865E34" w14:textId="77777777" w:rsidR="00950E40" w:rsidRDefault="00950E40" w:rsidP="00EF5DF0">
      <w:pPr>
        <w:pStyle w:val="Textpoznmkypodiarou"/>
        <w:jc w:val="both"/>
        <w:rPr>
          <w:rFonts w:asciiTheme="minorHAnsi" w:hAnsiTheme="minorHAnsi" w:cstheme="minorBidi"/>
          <w:color w:val="000000" w:themeColor="text1"/>
          <w:sz w:val="14"/>
          <w:szCs w:val="14"/>
        </w:rPr>
      </w:pPr>
      <w:r>
        <w:rPr>
          <w:rStyle w:val="Odkaznapoznmkupodiarou"/>
          <w:color w:val="000000" w:themeColor="text1"/>
          <w:sz w:val="14"/>
          <w:szCs w:val="14"/>
        </w:rPr>
        <w:footnoteRef/>
      </w:r>
      <w:r>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14">
    <w:p w14:paraId="59CC4543" w14:textId="77777777" w:rsidR="00950E40" w:rsidRPr="00523A19" w:rsidRDefault="00950E40" w:rsidP="00EF5DF0">
      <w:pPr>
        <w:pStyle w:val="Textpoznmkypodiarou"/>
        <w:jc w:val="both"/>
        <w:rPr>
          <w:rFonts w:asciiTheme="minorHAnsi" w:hAnsiTheme="minorHAnsi" w:cstheme="minorHAnsi"/>
          <w:color w:val="000000" w:themeColor="text1"/>
          <w:sz w:val="14"/>
          <w:szCs w:val="14"/>
        </w:rPr>
      </w:pPr>
      <w:r w:rsidRPr="00523A19">
        <w:rPr>
          <w:rStyle w:val="Odkaznapoznmkupodiarou"/>
          <w:rFonts w:asciiTheme="minorHAnsi" w:hAnsiTheme="minorHAnsi" w:cstheme="minorHAnsi"/>
          <w:color w:val="000000" w:themeColor="text1"/>
          <w:sz w:val="14"/>
          <w:szCs w:val="14"/>
        </w:rPr>
        <w:footnoteRef/>
      </w:r>
      <w:r w:rsidRPr="00523A19">
        <w:rPr>
          <w:rFonts w:asciiTheme="minorHAnsi" w:hAnsiTheme="minorHAnsi" w:cstheme="minorHAnsi"/>
          <w:color w:val="000000" w:themeColor="text1"/>
          <w:sz w:val="14"/>
          <w:szCs w:val="14"/>
        </w:rPr>
        <w:t xml:space="preserve"> § 46 zákona č. 292/2014 </w:t>
      </w:r>
      <w:proofErr w:type="spellStart"/>
      <w:r w:rsidRPr="00523A19">
        <w:rPr>
          <w:rFonts w:asciiTheme="minorHAnsi" w:hAnsiTheme="minorHAnsi" w:cstheme="minorHAnsi"/>
          <w:color w:val="000000" w:themeColor="text1"/>
          <w:sz w:val="14"/>
          <w:szCs w:val="14"/>
        </w:rPr>
        <w:t>Z.z</w:t>
      </w:r>
      <w:proofErr w:type="spellEnd"/>
      <w:r w:rsidRPr="00523A19">
        <w:rPr>
          <w:rFonts w:asciiTheme="minorHAnsi" w:hAnsiTheme="minorHAnsi" w:cstheme="minorHAnsi"/>
          <w:color w:val="000000" w:themeColor="text1"/>
          <w:sz w:val="14"/>
          <w:szCs w:val="14"/>
        </w:rPr>
        <w:t>. o príspevku poskytovanom z európskych štrukturálnych a investičných fondov a o zmene a doplnení niektorých zákonov</w:t>
      </w:r>
    </w:p>
  </w:footnote>
  <w:footnote w:id="15">
    <w:p w14:paraId="709F1095" w14:textId="77777777" w:rsidR="00950E40" w:rsidRDefault="00950E40" w:rsidP="00EF5DF0">
      <w:pPr>
        <w:tabs>
          <w:tab w:val="left" w:pos="567"/>
        </w:tabs>
        <w:spacing w:after="0" w:line="240" w:lineRule="auto"/>
        <w:jc w:val="both"/>
        <w:rPr>
          <w:color w:val="FF0000"/>
          <w:sz w:val="16"/>
          <w:szCs w:val="16"/>
        </w:rPr>
      </w:pPr>
      <w:r w:rsidRPr="00523A19">
        <w:rPr>
          <w:rStyle w:val="Odkaznapoznmkupodiarou"/>
          <w:rFonts w:cstheme="minorHAnsi"/>
          <w:color w:val="000000" w:themeColor="text1"/>
          <w:sz w:val="14"/>
          <w:szCs w:val="14"/>
        </w:rPr>
        <w:footnoteRef/>
      </w:r>
      <w:r w:rsidRPr="00523A19">
        <w:rPr>
          <w:rFonts w:cstheme="minorHAnsi"/>
          <w:color w:val="000000" w:themeColor="text1"/>
          <w:sz w:val="14"/>
          <w:szCs w:val="14"/>
        </w:rPr>
        <w:t xml:space="preserve"> § 19 ods. 3 zákona č. 523/2004 </w:t>
      </w:r>
      <w:proofErr w:type="spellStart"/>
      <w:r w:rsidRPr="00523A19">
        <w:rPr>
          <w:rFonts w:cstheme="minorHAnsi"/>
          <w:color w:val="000000" w:themeColor="text1"/>
          <w:sz w:val="14"/>
          <w:szCs w:val="14"/>
        </w:rPr>
        <w:t>Z.z</w:t>
      </w:r>
      <w:proofErr w:type="spellEnd"/>
      <w:r w:rsidRPr="00523A19">
        <w:rPr>
          <w:rFonts w:cstheme="minorHAnsi"/>
          <w:color w:val="000000" w:themeColor="text1"/>
          <w:sz w:val="14"/>
          <w:szCs w:val="14"/>
        </w:rPr>
        <w:t>. o rozpočtových pravidlách verejnej správy a o zmene a doplnení niektorých zákonov v znení neskorších predpisov. Nepreukazuje sa pri paušálnych platbách a pri stupnici jednotkových nákladov, tzv. sadzieb oprávnených výdavkov.</w:t>
      </w:r>
      <w:r>
        <w:rPr>
          <w:color w:val="000000" w:themeColor="text1"/>
          <w:sz w:val="16"/>
          <w:szCs w:val="16"/>
        </w:rPr>
        <w:t xml:space="preserve">  </w:t>
      </w:r>
    </w:p>
  </w:footnote>
  <w:footnote w:id="16">
    <w:p w14:paraId="0C9DE2C3" w14:textId="77777777" w:rsidR="00950E40" w:rsidRPr="005B12D6" w:rsidRDefault="00950E40" w:rsidP="00AD4CEB">
      <w:pPr>
        <w:keepLines/>
        <w:widowControl w:val="0"/>
        <w:autoSpaceDE w:val="0"/>
        <w:autoSpaceDN w:val="0"/>
        <w:adjustRightInd w:val="0"/>
        <w:spacing w:after="0" w:line="240" w:lineRule="auto"/>
        <w:jc w:val="both"/>
        <w:rPr>
          <w:rFonts w:cstheme="minorHAnsi"/>
          <w:color w:val="000000" w:themeColor="text1"/>
          <w:sz w:val="14"/>
          <w:szCs w:val="14"/>
        </w:rPr>
      </w:pPr>
      <w:r w:rsidRPr="005B12D6">
        <w:rPr>
          <w:rStyle w:val="Odkaznapoznmkupodiarou"/>
          <w:color w:val="000000" w:themeColor="text1"/>
          <w:sz w:val="14"/>
          <w:szCs w:val="14"/>
        </w:rPr>
        <w:footnoteRef/>
      </w:r>
      <w:r w:rsidRPr="005B12D6">
        <w:rPr>
          <w:color w:val="000000" w:themeColor="text1"/>
          <w:sz w:val="14"/>
          <w:szCs w:val="14"/>
        </w:rPr>
        <w:t xml:space="preserve"> </w:t>
      </w:r>
      <w:r w:rsidRPr="005B12D6">
        <w:rPr>
          <w:rFonts w:cstheme="minorHAnsi"/>
          <w:color w:val="000000" w:themeColor="text1"/>
          <w:sz w:val="14"/>
          <w:szCs w:val="14"/>
        </w:rPr>
        <w:t xml:space="preserve">Výzvu na doplnenie chýbajúcich náležitostí </w:t>
      </w:r>
      <w:proofErr w:type="spellStart"/>
      <w:r w:rsidRPr="005B12D6">
        <w:rPr>
          <w:rFonts w:cstheme="minorHAnsi"/>
          <w:color w:val="000000" w:themeColor="text1"/>
          <w:sz w:val="14"/>
          <w:szCs w:val="14"/>
        </w:rPr>
        <w:t>ŽoNFP</w:t>
      </w:r>
      <w:proofErr w:type="spellEnd"/>
      <w:r w:rsidRPr="005B12D6">
        <w:rPr>
          <w:rFonts w:cstheme="minorHAnsi"/>
          <w:color w:val="000000" w:themeColor="text1"/>
          <w:sz w:val="14"/>
          <w:szCs w:val="14"/>
        </w:rPr>
        <w:t xml:space="preserve"> je MAS oprávnená zaslať žiadateľovi maximálne jedenkrát.  MAS nie je oprávnená zaslať žiadateľovi opakovane druhú výzvu na doplnenie rovnakého údaju/dokumentu t. j. najviac jedenkrát v tej istej veci.</w:t>
      </w:r>
    </w:p>
  </w:footnote>
  <w:footnote w:id="17">
    <w:p w14:paraId="20111A06" w14:textId="77777777" w:rsidR="00950E40" w:rsidRPr="00C056AF" w:rsidRDefault="00950E40" w:rsidP="00AD4CEB">
      <w:pPr>
        <w:keepLines/>
        <w:widowControl w:val="0"/>
        <w:autoSpaceDE w:val="0"/>
        <w:autoSpaceDN w:val="0"/>
        <w:adjustRightInd w:val="0"/>
        <w:spacing w:after="0" w:line="240" w:lineRule="auto"/>
        <w:jc w:val="both"/>
        <w:rPr>
          <w:rFonts w:cstheme="minorHAnsi"/>
          <w:color w:val="FF0000"/>
          <w:sz w:val="16"/>
          <w:szCs w:val="16"/>
        </w:rPr>
      </w:pPr>
      <w:r w:rsidRPr="005B12D6">
        <w:rPr>
          <w:rStyle w:val="Odkaznapoznmkupodiarou"/>
          <w:color w:val="000000" w:themeColor="text1"/>
          <w:sz w:val="14"/>
          <w:szCs w:val="14"/>
        </w:rPr>
        <w:footnoteRef/>
      </w:r>
      <w:r w:rsidRPr="005B12D6">
        <w:rPr>
          <w:color w:val="000000" w:themeColor="text1"/>
          <w:sz w:val="14"/>
          <w:szCs w:val="14"/>
        </w:rPr>
        <w:t xml:space="preserve"> </w:t>
      </w:r>
      <w:r w:rsidRPr="005B12D6">
        <w:rPr>
          <w:rFonts w:cstheme="minorHAnsi"/>
          <w:color w:val="000000" w:themeColor="text1"/>
          <w:sz w:val="14"/>
          <w:szCs w:val="14"/>
        </w:rPr>
        <w:t xml:space="preserve">Výzvu na doplnenie chýbajúcich náležitostí </w:t>
      </w:r>
      <w:proofErr w:type="spellStart"/>
      <w:r w:rsidRPr="005B12D6">
        <w:rPr>
          <w:rFonts w:cstheme="minorHAnsi"/>
          <w:color w:val="000000" w:themeColor="text1"/>
          <w:sz w:val="14"/>
          <w:szCs w:val="14"/>
        </w:rPr>
        <w:t>ŽoNFP</w:t>
      </w:r>
      <w:proofErr w:type="spellEnd"/>
      <w:r w:rsidRPr="005B12D6">
        <w:rPr>
          <w:rFonts w:cstheme="minorHAnsi"/>
          <w:color w:val="000000" w:themeColor="text1"/>
          <w:sz w:val="14"/>
          <w:szCs w:val="14"/>
        </w:rPr>
        <w:t xml:space="preserve"> je MAS oprávnená v rámci odborného hodnotenia zaslať žiadateľovi maximálne jedenkrát.</w:t>
      </w:r>
      <w:r w:rsidRPr="00AD4CEB">
        <w:rPr>
          <w:rFonts w:cstheme="minorHAnsi"/>
          <w:color w:val="000000" w:themeColor="text1"/>
          <w:sz w:val="16"/>
          <w:szCs w:val="16"/>
        </w:rPr>
        <w:t xml:space="preserve"> </w:t>
      </w:r>
    </w:p>
  </w:footnote>
  <w:footnote w:id="18">
    <w:p w14:paraId="2BF7C456" w14:textId="15C42A98" w:rsidR="00950E40" w:rsidRPr="005B12D6" w:rsidRDefault="00950E40" w:rsidP="00BB5A72">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w:t>
      </w:r>
      <w:r w:rsidRPr="005B12D6">
        <w:rPr>
          <w:rFonts w:asciiTheme="minorHAnsi" w:hAnsiTheme="minorHAnsi" w:cstheme="minorHAnsi"/>
          <w:sz w:val="14"/>
          <w:szCs w:val="14"/>
        </w:rPr>
        <w:t xml:space="preserve">Prílohy sa líšia v závislosti od  podopatrenia, na ktoré MAS vyhlasuje výzvu na predkladanie </w:t>
      </w:r>
      <w:proofErr w:type="spellStart"/>
      <w:r w:rsidRPr="005B12D6">
        <w:rPr>
          <w:rFonts w:asciiTheme="minorHAnsi" w:hAnsiTheme="minorHAnsi" w:cstheme="minorHAnsi"/>
          <w:sz w:val="14"/>
          <w:szCs w:val="14"/>
        </w:rPr>
        <w:t>ŽoNFP</w:t>
      </w:r>
      <w:proofErr w:type="spellEnd"/>
      <w:r w:rsidRPr="005B12D6">
        <w:rPr>
          <w:rFonts w:asciiTheme="minorHAnsi" w:hAnsiTheme="minorHAnsi" w:cstheme="minorHAnsi"/>
          <w:sz w:val="14"/>
          <w:szCs w:val="14"/>
        </w:rPr>
        <w:t xml:space="preserve">. Prílohy MAS zverejňuje spolu s výzvou na predkladanie </w:t>
      </w:r>
      <w:proofErr w:type="spellStart"/>
      <w:r w:rsidRPr="005B12D6">
        <w:rPr>
          <w:rFonts w:asciiTheme="minorHAnsi" w:hAnsiTheme="minorHAnsi" w:cstheme="minorHAnsi"/>
          <w:sz w:val="14"/>
          <w:szCs w:val="14"/>
        </w:rPr>
        <w:t>ŽoNFP</w:t>
      </w:r>
      <w:proofErr w:type="spellEnd"/>
      <w:r w:rsidRPr="005B12D6">
        <w:rPr>
          <w:rFonts w:asciiTheme="minorHAnsi" w:hAnsiTheme="minorHAnsi" w:cstheme="minorHAnsi"/>
          <w:sz w:val="14"/>
          <w:szCs w:val="14"/>
        </w:rPr>
        <w:t xml:space="preserve"> podľa relevantnosti </w:t>
      </w:r>
      <w:proofErr w:type="spellStart"/>
      <w:r w:rsidRPr="005B12D6">
        <w:rPr>
          <w:rFonts w:asciiTheme="minorHAnsi" w:hAnsiTheme="minorHAnsi" w:cstheme="minorHAnsi"/>
          <w:sz w:val="14"/>
          <w:szCs w:val="14"/>
        </w:rPr>
        <w:t>podopatrenia</w:t>
      </w:r>
      <w:proofErr w:type="spellEnd"/>
      <w:r w:rsidRPr="005B12D6">
        <w:rPr>
          <w:rFonts w:asciiTheme="minorHAnsi" w:hAnsiTheme="minorHAnsi" w:cstheme="minorHAnsi"/>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EBD7" w14:textId="668D6661" w:rsidR="00950E40" w:rsidRDefault="00950E40">
    <w:pPr>
      <w:pStyle w:val="Hlavika"/>
    </w:pPr>
  </w:p>
  <w:p w14:paraId="4A949AE6" w14:textId="77777777" w:rsidR="00950E40" w:rsidRDefault="00950E40" w:rsidP="00125CF6">
    <w:pPr>
      <w:pStyle w:val="Hlavika"/>
      <w:rPr>
        <w:rFonts w:asciiTheme="minorHAnsi" w:hAnsiTheme="minorHAnsi" w:cstheme="minorHAnsi"/>
        <w:sz w:val="18"/>
        <w:szCs w:val="18"/>
      </w:rPr>
    </w:pPr>
  </w:p>
  <w:p w14:paraId="1C05EF3C" w14:textId="263294B1" w:rsidR="00950E40" w:rsidRPr="00125CF6" w:rsidRDefault="00950E40" w:rsidP="00125CF6">
    <w:pPr>
      <w:pStyle w:val="Hlavika"/>
      <w:rPr>
        <w:rFonts w:asciiTheme="minorHAnsi" w:eastAsiaTheme="minorHAnsi" w:hAnsiTheme="minorHAnsi" w:cstheme="minorHAnsi"/>
        <w:sz w:val="18"/>
        <w:szCs w:val="18"/>
        <w:lang w:eastAsia="en-US"/>
      </w:rPr>
    </w:pPr>
    <w:r w:rsidRPr="00125CF6">
      <w:rPr>
        <w:rFonts w:asciiTheme="minorHAnsi" w:hAnsiTheme="minorHAnsi" w:cstheme="minorHAnsi"/>
        <w:sz w:val="18"/>
        <w:szCs w:val="18"/>
      </w:rPr>
      <w:t>Príloha č. 2C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D668FE"/>
    <w:multiLevelType w:val="hybridMultilevel"/>
    <w:tmpl w:val="362223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7620FE"/>
    <w:multiLevelType w:val="multilevel"/>
    <w:tmpl w:val="B09E1C6E"/>
    <w:lvl w:ilvl="0">
      <w:start w:val="6"/>
      <w:numFmt w:val="decimal"/>
      <w:lvlText w:val="%1"/>
      <w:lvlJc w:val="left"/>
      <w:pPr>
        <w:ind w:left="432" w:hanging="432"/>
      </w:pPr>
      <w:rPr>
        <w:rFonts w:hint="default"/>
      </w:rPr>
    </w:lvl>
    <w:lvl w:ilvl="1">
      <w:start w:val="3"/>
      <w:numFmt w:val="decimal"/>
      <w:pStyle w:val="Nadpis2"/>
      <w:lvlText w:val="%1.%2"/>
      <w:lvlJc w:val="left"/>
      <w:pPr>
        <w:ind w:left="1852" w:hanging="576"/>
      </w:pPr>
      <w:rPr>
        <w:rFonts w:asciiTheme="minorHAnsi" w:hAnsiTheme="minorHAnsi" w:hint="default"/>
        <w:color w:val="548DD4" w:themeColor="text2" w:themeTint="99"/>
      </w:rPr>
    </w:lvl>
    <w:lvl w:ilvl="2">
      <w:start w:val="1"/>
      <w:numFmt w:val="decimal"/>
      <w:lvlText w:val="%1.%2.%3"/>
      <w:lvlJc w:val="left"/>
      <w:pPr>
        <w:ind w:left="862" w:hanging="720"/>
      </w:pPr>
      <w:rPr>
        <w:rFonts w:hint="default"/>
        <w:sz w:val="24"/>
        <w:szCs w:val="24"/>
      </w:rPr>
    </w:lvl>
    <w:lvl w:ilvl="3">
      <w:start w:val="2"/>
      <w:numFmt w:val="decimal"/>
      <w:pStyle w:val="Nadpis4"/>
      <w:lvlText w:val="%1.%2.%3.%4"/>
      <w:lvlJc w:val="left"/>
      <w:pPr>
        <w:ind w:left="2850"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5"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DE646CB"/>
    <w:multiLevelType w:val="multilevel"/>
    <w:tmpl w:val="41BC4E18"/>
    <w:lvl w:ilvl="0">
      <w:start w:val="1"/>
      <w:numFmt w:val="decimal"/>
      <w:lvlText w:val="%1"/>
      <w:lvlJc w:val="left"/>
      <w:pPr>
        <w:ind w:left="360" w:hanging="360"/>
      </w:pPr>
      <w:rPr>
        <w:rFonts w:ascii="Calibri" w:eastAsia="Times New Roman" w:hAnsi="Calibri" w:cs="Times New Roman" w:hint="default"/>
        <w:b/>
        <w:color w:val="4F81BD" w:themeColor="accent1"/>
      </w:rPr>
    </w:lvl>
    <w:lvl w:ilvl="1">
      <w:start w:val="8"/>
      <w:numFmt w:val="decimal"/>
      <w:lvlText w:val="%1.%2"/>
      <w:lvlJc w:val="left"/>
      <w:pPr>
        <w:ind w:left="360" w:hanging="360"/>
      </w:pPr>
      <w:rPr>
        <w:rFonts w:ascii="Calibri" w:eastAsia="Times New Roman" w:hAnsi="Calibri" w:cs="Times New Roman" w:hint="default"/>
        <w:b/>
        <w:color w:val="4F81BD" w:themeColor="accent1"/>
      </w:rPr>
    </w:lvl>
    <w:lvl w:ilvl="2">
      <w:start w:val="1"/>
      <w:numFmt w:val="decimal"/>
      <w:lvlText w:val="%1.%2.%3"/>
      <w:lvlJc w:val="left"/>
      <w:pPr>
        <w:ind w:left="720" w:hanging="720"/>
      </w:pPr>
      <w:rPr>
        <w:rFonts w:ascii="Calibri" w:eastAsia="Times New Roman" w:hAnsi="Calibri" w:cs="Times New Roman" w:hint="default"/>
        <w:b/>
        <w:color w:val="4F81BD" w:themeColor="accent1"/>
      </w:rPr>
    </w:lvl>
    <w:lvl w:ilvl="3">
      <w:start w:val="1"/>
      <w:numFmt w:val="decimal"/>
      <w:lvlText w:val="%1.%2.%3.%4"/>
      <w:lvlJc w:val="left"/>
      <w:pPr>
        <w:ind w:left="720" w:hanging="720"/>
      </w:pPr>
      <w:rPr>
        <w:rFonts w:ascii="Calibri" w:eastAsia="Times New Roman" w:hAnsi="Calibri" w:cs="Times New Roman" w:hint="default"/>
        <w:b/>
        <w:color w:val="4F81BD" w:themeColor="accent1"/>
      </w:rPr>
    </w:lvl>
    <w:lvl w:ilvl="4">
      <w:start w:val="1"/>
      <w:numFmt w:val="decimal"/>
      <w:lvlText w:val="%1.%2.%3.%4.%5"/>
      <w:lvlJc w:val="left"/>
      <w:pPr>
        <w:ind w:left="720" w:hanging="720"/>
      </w:pPr>
      <w:rPr>
        <w:rFonts w:ascii="Calibri" w:eastAsia="Times New Roman" w:hAnsi="Calibri" w:cs="Times New Roman" w:hint="default"/>
        <w:b/>
        <w:color w:val="4F81BD" w:themeColor="accent1"/>
      </w:rPr>
    </w:lvl>
    <w:lvl w:ilvl="5">
      <w:start w:val="1"/>
      <w:numFmt w:val="decimal"/>
      <w:lvlText w:val="%1.%2.%3.%4.%5.%6"/>
      <w:lvlJc w:val="left"/>
      <w:pPr>
        <w:ind w:left="1080" w:hanging="1080"/>
      </w:pPr>
      <w:rPr>
        <w:rFonts w:ascii="Calibri" w:eastAsia="Times New Roman" w:hAnsi="Calibri" w:cs="Times New Roman" w:hint="default"/>
        <w:b/>
        <w:color w:val="4F81BD" w:themeColor="accent1"/>
      </w:rPr>
    </w:lvl>
    <w:lvl w:ilvl="6">
      <w:start w:val="1"/>
      <w:numFmt w:val="decimal"/>
      <w:lvlText w:val="%1.%2.%3.%4.%5.%6.%7"/>
      <w:lvlJc w:val="left"/>
      <w:pPr>
        <w:ind w:left="1080" w:hanging="1080"/>
      </w:pPr>
      <w:rPr>
        <w:rFonts w:ascii="Calibri" w:eastAsia="Times New Roman" w:hAnsi="Calibri" w:cs="Times New Roman" w:hint="default"/>
        <w:b/>
        <w:color w:val="4F81BD" w:themeColor="accent1"/>
      </w:rPr>
    </w:lvl>
    <w:lvl w:ilvl="7">
      <w:start w:val="1"/>
      <w:numFmt w:val="decimal"/>
      <w:lvlText w:val="%1.%2.%3.%4.%5.%6.%7.%8"/>
      <w:lvlJc w:val="left"/>
      <w:pPr>
        <w:ind w:left="1440" w:hanging="1440"/>
      </w:pPr>
      <w:rPr>
        <w:rFonts w:ascii="Calibri" w:eastAsia="Times New Roman" w:hAnsi="Calibri" w:cs="Times New Roman" w:hint="default"/>
        <w:b/>
        <w:color w:val="4F81BD" w:themeColor="accent1"/>
      </w:rPr>
    </w:lvl>
    <w:lvl w:ilvl="8">
      <w:start w:val="1"/>
      <w:numFmt w:val="decimal"/>
      <w:lvlText w:val="%1.%2.%3.%4.%5.%6.%7.%8.%9"/>
      <w:lvlJc w:val="left"/>
      <w:pPr>
        <w:ind w:left="1440" w:hanging="1440"/>
      </w:pPr>
      <w:rPr>
        <w:rFonts w:ascii="Calibri" w:eastAsia="Times New Roman" w:hAnsi="Calibri" w:cs="Times New Roman" w:hint="default"/>
        <w:b/>
        <w:color w:val="4F81BD" w:themeColor="accent1"/>
      </w:rPr>
    </w:lvl>
  </w:abstractNum>
  <w:abstractNum w:abstractNumId="7" w15:restartNumberingAfterBreak="0">
    <w:nsid w:val="2102144B"/>
    <w:multiLevelType w:val="hybridMultilevel"/>
    <w:tmpl w:val="F536A762"/>
    <w:lvl w:ilvl="0" w:tplc="CC8CBBE4">
      <w:start w:val="1"/>
      <w:numFmt w:val="lowerLetter"/>
      <w:lvlText w:val="%1)"/>
      <w:lvlJc w:val="left"/>
      <w:pPr>
        <w:ind w:left="1440" w:hanging="360"/>
      </w:pPr>
      <w:rPr>
        <w:color w:val="000000" w:themeColor="text1"/>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5A72A80"/>
    <w:multiLevelType w:val="hybridMultilevel"/>
    <w:tmpl w:val="5420DC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1" w15:restartNumberingAfterBreak="0">
    <w:nsid w:val="321E6720"/>
    <w:multiLevelType w:val="hybridMultilevel"/>
    <w:tmpl w:val="B1301C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4C1A17"/>
    <w:multiLevelType w:val="hybridMultilevel"/>
    <w:tmpl w:val="651072FC"/>
    <w:lvl w:ilvl="0" w:tplc="C16CEA22">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B134D3"/>
    <w:multiLevelType w:val="hybridMultilevel"/>
    <w:tmpl w:val="5F38493A"/>
    <w:lvl w:ilvl="0" w:tplc="A5EE24DC">
      <w:start w:val="1"/>
      <w:numFmt w:val="lowerLetter"/>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4FB3E57"/>
    <w:multiLevelType w:val="hybridMultilevel"/>
    <w:tmpl w:val="A620B992"/>
    <w:lvl w:ilvl="0" w:tplc="041B0017">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0F">
      <w:start w:val="1"/>
      <w:numFmt w:val="decimal"/>
      <w:lvlText w:val="%3."/>
      <w:lvlJc w:val="left"/>
      <w:pPr>
        <w:ind w:left="2160" w:hanging="180"/>
      </w:pPr>
    </w:lvl>
    <w:lvl w:ilvl="3" w:tplc="0409000F">
      <w:start w:val="1"/>
      <w:numFmt w:val="decimal"/>
      <w:lvlText w:val="%4."/>
      <w:lvlJc w:val="left"/>
      <w:pPr>
        <w:ind w:left="2880" w:hanging="360"/>
      </w:pPr>
    </w:lvl>
    <w:lvl w:ilvl="4" w:tplc="7610B02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1E2884"/>
    <w:multiLevelType w:val="hybridMultilevel"/>
    <w:tmpl w:val="2C7CF8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3F2A11"/>
    <w:multiLevelType w:val="multilevel"/>
    <w:tmpl w:val="EFE001C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D8C3A9C"/>
    <w:multiLevelType w:val="hybridMultilevel"/>
    <w:tmpl w:val="54361BC8"/>
    <w:lvl w:ilvl="0" w:tplc="49885140">
      <w:start w:val="1"/>
      <w:numFmt w:val="lowerLetter"/>
      <w:lvlText w:val="%1)"/>
      <w:lvlJc w:val="left"/>
      <w:pPr>
        <w:ind w:left="1440" w:hanging="360"/>
      </w:pPr>
      <w:rPr>
        <w:strike w:val="0"/>
        <w:color w:val="000000" w:themeColor="text1"/>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E4E3DA7"/>
    <w:multiLevelType w:val="multilevel"/>
    <w:tmpl w:val="9C20035C"/>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0"/>
        <w:szCs w:val="20"/>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2" w15:restartNumberingAfterBreak="0">
    <w:nsid w:val="4E5E2AB1"/>
    <w:multiLevelType w:val="hybridMultilevel"/>
    <w:tmpl w:val="B00E9782"/>
    <w:lvl w:ilvl="0" w:tplc="C69038F8">
      <w:start w:val="4"/>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4142F6"/>
    <w:multiLevelType w:val="hybridMultilevel"/>
    <w:tmpl w:val="FBF4759E"/>
    <w:lvl w:ilvl="0" w:tplc="B4C2F6B4">
      <w:start w:val="1"/>
      <w:numFmt w:val="decimal"/>
      <w:lvlText w:val="%1."/>
      <w:lvlJc w:val="left"/>
      <w:pPr>
        <w:ind w:left="2160" w:hanging="180"/>
      </w:pPr>
      <w:rPr>
        <w:rFonts w:ascii="Calibri" w:eastAsia="Times New Roman"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FC66F3"/>
    <w:multiLevelType w:val="hybridMultilevel"/>
    <w:tmpl w:val="1DA24F18"/>
    <w:lvl w:ilvl="0" w:tplc="6ED8B468">
      <w:numFmt w:val="bullet"/>
      <w:lvlText w:val="–"/>
      <w:lvlJc w:val="left"/>
      <w:pPr>
        <w:ind w:left="720" w:hanging="360"/>
      </w:pPr>
      <w:rPr>
        <w:rFonts w:ascii="Times New Roman" w:eastAsia="Times New Roman" w:hAnsi="Times New Roman" w:cs="Times New Roman" w:hint="default"/>
      </w:rPr>
    </w:lvl>
    <w:lvl w:ilvl="1" w:tplc="041B0017">
      <w:start w:val="1"/>
      <w:numFmt w:val="lowerLetter"/>
      <w:lvlText w:val="%2)"/>
      <w:lvlJc w:val="left"/>
      <w:pPr>
        <w:ind w:left="1440" w:hanging="360"/>
      </w:pPr>
      <w:rPr>
        <w:rFonts w:hint="default"/>
      </w:rPr>
    </w:lvl>
    <w:lvl w:ilvl="2" w:tplc="23B88B34">
      <w:numFmt w:val="bullet"/>
      <w:lvlText w:val="•"/>
      <w:lvlJc w:val="left"/>
      <w:pPr>
        <w:ind w:left="2505" w:hanging="705"/>
      </w:pPr>
      <w:rPr>
        <w:rFonts w:ascii="Calibri" w:eastAsiaTheme="minorHAnsi" w:hAnsi="Calibri" w:cstheme="minorBidi" w:hint="default"/>
      </w:rPr>
    </w:lvl>
    <w:lvl w:ilvl="3" w:tplc="9D26327E">
      <w:start w:val="1"/>
      <w:numFmt w:val="bullet"/>
      <w:lvlText w:val="-"/>
      <w:lvlJc w:val="left"/>
      <w:pPr>
        <w:ind w:left="2880" w:hanging="360"/>
      </w:pPr>
      <w:rPr>
        <w:rFonts w:ascii="Calibri" w:eastAsiaTheme="minorHAnsi" w:hAnsi="Calibri" w:cstheme="minorBidi" w:hint="default"/>
        <w:i w:val="0"/>
        <w:color w:val="auto"/>
        <w:sz w:val="22"/>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4382EC1"/>
    <w:multiLevelType w:val="multilevel"/>
    <w:tmpl w:val="97B6AFBA"/>
    <w:lvl w:ilvl="0">
      <w:start w:val="3"/>
      <w:numFmt w:val="decimal"/>
      <w:lvlText w:val="%1"/>
      <w:lvlJc w:val="left"/>
      <w:pPr>
        <w:ind w:left="360" w:hanging="360"/>
      </w:pPr>
      <w:rPr>
        <w:rFonts w:asciiTheme="minorHAnsi" w:hAnsiTheme="minorHAnsi" w:hint="default"/>
        <w:color w:val="0063A2"/>
        <w:w w:val="90"/>
        <w:sz w:val="16"/>
      </w:rPr>
    </w:lvl>
    <w:lvl w:ilvl="1">
      <w:start w:val="1"/>
      <w:numFmt w:val="decimal"/>
      <w:lvlText w:val="%1.%2"/>
      <w:lvlJc w:val="left"/>
      <w:pPr>
        <w:ind w:left="1636" w:hanging="360"/>
      </w:pPr>
      <w:rPr>
        <w:rFonts w:asciiTheme="minorHAnsi" w:hAnsiTheme="minorHAnsi" w:hint="default"/>
        <w:color w:val="0063A2"/>
        <w:w w:val="90"/>
        <w:sz w:val="16"/>
      </w:rPr>
    </w:lvl>
    <w:lvl w:ilvl="2">
      <w:start w:val="1"/>
      <w:numFmt w:val="decimal"/>
      <w:lvlText w:val="%1.%2.%3"/>
      <w:lvlJc w:val="left"/>
      <w:pPr>
        <w:ind w:left="3272" w:hanging="720"/>
      </w:pPr>
      <w:rPr>
        <w:rFonts w:asciiTheme="minorHAnsi" w:hAnsiTheme="minorHAnsi" w:hint="default"/>
        <w:color w:val="0063A2"/>
        <w:w w:val="90"/>
        <w:sz w:val="16"/>
      </w:rPr>
    </w:lvl>
    <w:lvl w:ilvl="3">
      <w:start w:val="1"/>
      <w:numFmt w:val="decimal"/>
      <w:lvlText w:val="%1.%2.%3.%4"/>
      <w:lvlJc w:val="left"/>
      <w:pPr>
        <w:ind w:left="4548" w:hanging="720"/>
      </w:pPr>
      <w:rPr>
        <w:rFonts w:asciiTheme="minorHAnsi" w:hAnsiTheme="minorHAnsi" w:hint="default"/>
        <w:color w:val="0063A2"/>
        <w:w w:val="90"/>
        <w:sz w:val="16"/>
      </w:rPr>
    </w:lvl>
    <w:lvl w:ilvl="4">
      <w:start w:val="1"/>
      <w:numFmt w:val="decimal"/>
      <w:lvlText w:val="%1.%2.%3.%4.%5"/>
      <w:lvlJc w:val="left"/>
      <w:pPr>
        <w:ind w:left="6184" w:hanging="1080"/>
      </w:pPr>
      <w:rPr>
        <w:rFonts w:asciiTheme="minorHAnsi" w:hAnsiTheme="minorHAnsi" w:hint="default"/>
        <w:color w:val="0063A2"/>
        <w:w w:val="90"/>
        <w:sz w:val="16"/>
      </w:rPr>
    </w:lvl>
    <w:lvl w:ilvl="5">
      <w:start w:val="1"/>
      <w:numFmt w:val="decimal"/>
      <w:lvlText w:val="%1.%2.%3.%4.%5.%6"/>
      <w:lvlJc w:val="left"/>
      <w:pPr>
        <w:ind w:left="7820" w:hanging="1440"/>
      </w:pPr>
      <w:rPr>
        <w:rFonts w:asciiTheme="minorHAnsi" w:hAnsiTheme="minorHAnsi" w:hint="default"/>
        <w:color w:val="0063A2"/>
        <w:w w:val="90"/>
        <w:sz w:val="16"/>
      </w:rPr>
    </w:lvl>
    <w:lvl w:ilvl="6">
      <w:start w:val="1"/>
      <w:numFmt w:val="decimal"/>
      <w:lvlText w:val="%1.%2.%3.%4.%5.%6.%7"/>
      <w:lvlJc w:val="left"/>
      <w:pPr>
        <w:ind w:left="9096" w:hanging="1440"/>
      </w:pPr>
      <w:rPr>
        <w:rFonts w:asciiTheme="minorHAnsi" w:hAnsiTheme="minorHAnsi" w:hint="default"/>
        <w:color w:val="0063A2"/>
        <w:w w:val="90"/>
        <w:sz w:val="16"/>
      </w:rPr>
    </w:lvl>
    <w:lvl w:ilvl="7">
      <w:start w:val="1"/>
      <w:numFmt w:val="decimal"/>
      <w:lvlText w:val="%1.%2.%3.%4.%5.%6.%7.%8"/>
      <w:lvlJc w:val="left"/>
      <w:pPr>
        <w:ind w:left="10732" w:hanging="1800"/>
      </w:pPr>
      <w:rPr>
        <w:rFonts w:asciiTheme="minorHAnsi" w:hAnsiTheme="minorHAnsi" w:hint="default"/>
        <w:color w:val="0063A2"/>
        <w:w w:val="90"/>
        <w:sz w:val="16"/>
      </w:rPr>
    </w:lvl>
    <w:lvl w:ilvl="8">
      <w:start w:val="1"/>
      <w:numFmt w:val="decimal"/>
      <w:lvlText w:val="%1.%2.%3.%4.%5.%6.%7.%8.%9"/>
      <w:lvlJc w:val="left"/>
      <w:pPr>
        <w:ind w:left="12008" w:hanging="1800"/>
      </w:pPr>
      <w:rPr>
        <w:rFonts w:asciiTheme="minorHAnsi" w:hAnsiTheme="minorHAnsi" w:hint="default"/>
        <w:color w:val="0063A2"/>
        <w:w w:val="90"/>
        <w:sz w:val="16"/>
      </w:rPr>
    </w:lvl>
  </w:abstractNum>
  <w:abstractNum w:abstractNumId="27" w15:restartNumberingAfterBreak="0">
    <w:nsid w:val="566D614A"/>
    <w:multiLevelType w:val="hybridMultilevel"/>
    <w:tmpl w:val="7958BAE2"/>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02A83442">
      <w:start w:val="7"/>
      <w:numFmt w:val="decimal"/>
      <w:lvlText w:val="%3."/>
      <w:lvlJc w:val="left"/>
      <w:pPr>
        <w:ind w:left="2340" w:hanging="360"/>
      </w:pPr>
      <w:rPr>
        <w:rFonts w:hint="default"/>
        <w:color w:val="4F81BD" w:themeColor="accen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15:restartNumberingAfterBreak="0">
    <w:nsid w:val="5CD77BF5"/>
    <w:multiLevelType w:val="multilevel"/>
    <w:tmpl w:val="2D440840"/>
    <w:lvl w:ilvl="0">
      <w:start w:val="1"/>
      <w:numFmt w:val="decimal"/>
      <w:lvlText w:val="%1."/>
      <w:lvlJc w:val="left"/>
      <w:pPr>
        <w:ind w:left="1287" w:hanging="360"/>
      </w:pPr>
      <w:rPr>
        <w:rFonts w:asciiTheme="minorHAnsi" w:hAnsiTheme="minorHAnsi" w:hint="default"/>
        <w:b w:val="0"/>
        <w:color w:val="000000" w:themeColor="text1"/>
        <w:sz w:val="20"/>
        <w:szCs w:val="20"/>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5D653396"/>
    <w:multiLevelType w:val="multilevel"/>
    <w:tmpl w:val="AE92A0E4"/>
    <w:lvl w:ilvl="0">
      <w:start w:val="1"/>
      <w:numFmt w:val="decimal"/>
      <w:lvlText w:val="%1."/>
      <w:lvlJc w:val="left"/>
      <w:pPr>
        <w:ind w:left="360" w:hanging="360"/>
      </w:pPr>
      <w:rPr>
        <w:i w:val="0"/>
        <w:color w:val="4F81BD" w:themeColor="accent1"/>
        <w:sz w:val="24"/>
        <w:szCs w:val="24"/>
      </w:rPr>
    </w:lvl>
    <w:lvl w:ilvl="1">
      <w:start w:val="1"/>
      <w:numFmt w:val="decimal"/>
      <w:lvlText w:val="%1.%2."/>
      <w:lvlJc w:val="left"/>
      <w:pPr>
        <w:ind w:left="792" w:hanging="432"/>
      </w:pPr>
      <w:rPr>
        <w:b/>
        <w:color w:val="4F81BD" w:themeColor="accent1"/>
      </w:rPr>
    </w:lvl>
    <w:lvl w:ilvl="2">
      <w:start w:val="1"/>
      <w:numFmt w:val="decimal"/>
      <w:lvlText w:val="%1.%2.%3."/>
      <w:lvlJc w:val="left"/>
      <w:pPr>
        <w:ind w:left="1224" w:hanging="504"/>
      </w:pPr>
      <w:rPr>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32"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3" w15:restartNumberingAfterBreak="0">
    <w:nsid w:val="64711DEB"/>
    <w:multiLevelType w:val="hybridMultilevel"/>
    <w:tmpl w:val="97EA6BE2"/>
    <w:lvl w:ilvl="0" w:tplc="38B255AC">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53270E8"/>
    <w:multiLevelType w:val="hybridMultilevel"/>
    <w:tmpl w:val="7F961C64"/>
    <w:lvl w:ilvl="0" w:tplc="C960E54A">
      <w:start w:val="3"/>
      <w:numFmt w:val="decimal"/>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A004F70"/>
    <w:multiLevelType w:val="hybridMultilevel"/>
    <w:tmpl w:val="A2D2F394"/>
    <w:lvl w:ilvl="0" w:tplc="394ECB9A">
      <w:start w:val="5"/>
      <w:numFmt w:val="decimal"/>
      <w:lvlText w:val="%1."/>
      <w:lvlJc w:val="left"/>
      <w:pPr>
        <w:ind w:left="720" w:hanging="360"/>
      </w:pPr>
      <w:rPr>
        <w:rFonts w:hint="default"/>
        <w:b w:val="0"/>
        <w:color w:val="000000" w:themeColor="text1"/>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E3708C4"/>
    <w:multiLevelType w:val="hybridMultilevel"/>
    <w:tmpl w:val="ECCCED5C"/>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6EFE57F5"/>
    <w:multiLevelType w:val="multilevel"/>
    <w:tmpl w:val="C76C21F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8" w15:restartNumberingAfterBreak="0">
    <w:nsid w:val="6F5A2C23"/>
    <w:multiLevelType w:val="hybridMultilevel"/>
    <w:tmpl w:val="8EDC08D6"/>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9" w15:restartNumberingAfterBreak="0">
    <w:nsid w:val="6F5C62E4"/>
    <w:multiLevelType w:val="hybridMultilevel"/>
    <w:tmpl w:val="D4AECB72"/>
    <w:lvl w:ilvl="0" w:tplc="850E02E8">
      <w:start w:val="1"/>
      <w:numFmt w:val="lowerLetter"/>
      <w:pStyle w:val="Nadpis3"/>
      <w:lvlText w:val="%1)"/>
      <w:lvlJc w:val="left"/>
      <w:pPr>
        <w:ind w:left="720" w:hanging="360"/>
      </w:pPr>
      <w:rPr>
        <w:rFonts w:eastAsiaTheme="minorHAnsi" w:cstheme="minorBidi" w:hint="default"/>
        <w:b w:val="0"/>
        <w:i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FD62DED"/>
    <w:multiLevelType w:val="hybridMultilevel"/>
    <w:tmpl w:val="41663B8E"/>
    <w:lvl w:ilvl="0" w:tplc="3C7CECA2">
      <w:start w:val="5"/>
      <w:numFmt w:val="bullet"/>
      <w:lvlText w:val="-"/>
      <w:lvlJc w:val="left"/>
      <w:pPr>
        <w:ind w:left="3763" w:hanging="360"/>
      </w:pPr>
      <w:rPr>
        <w:rFonts w:ascii="Calibri" w:eastAsiaTheme="minorHAnsi" w:hAnsi="Calibri" w:cs="Times New Roman" w:hint="default"/>
      </w:rPr>
    </w:lvl>
    <w:lvl w:ilvl="1" w:tplc="041B0003">
      <w:start w:val="1"/>
      <w:numFmt w:val="bullet"/>
      <w:lvlText w:val="o"/>
      <w:lvlJc w:val="left"/>
      <w:pPr>
        <w:ind w:left="4483" w:hanging="360"/>
      </w:pPr>
      <w:rPr>
        <w:rFonts w:ascii="Courier New" w:hAnsi="Courier New" w:cs="Courier New" w:hint="default"/>
      </w:rPr>
    </w:lvl>
    <w:lvl w:ilvl="2" w:tplc="041B0005">
      <w:start w:val="1"/>
      <w:numFmt w:val="bullet"/>
      <w:lvlText w:val=""/>
      <w:lvlJc w:val="left"/>
      <w:pPr>
        <w:ind w:left="5203" w:hanging="360"/>
      </w:pPr>
      <w:rPr>
        <w:rFonts w:ascii="Wingdings" w:hAnsi="Wingdings" w:hint="default"/>
      </w:rPr>
    </w:lvl>
    <w:lvl w:ilvl="3" w:tplc="041B0001" w:tentative="1">
      <w:start w:val="1"/>
      <w:numFmt w:val="bullet"/>
      <w:lvlText w:val=""/>
      <w:lvlJc w:val="left"/>
      <w:pPr>
        <w:ind w:left="5923" w:hanging="360"/>
      </w:pPr>
      <w:rPr>
        <w:rFonts w:ascii="Symbol" w:hAnsi="Symbol" w:hint="default"/>
      </w:rPr>
    </w:lvl>
    <w:lvl w:ilvl="4" w:tplc="041B0003" w:tentative="1">
      <w:start w:val="1"/>
      <w:numFmt w:val="bullet"/>
      <w:lvlText w:val="o"/>
      <w:lvlJc w:val="left"/>
      <w:pPr>
        <w:ind w:left="6643" w:hanging="360"/>
      </w:pPr>
      <w:rPr>
        <w:rFonts w:ascii="Courier New" w:hAnsi="Courier New" w:cs="Courier New" w:hint="default"/>
      </w:rPr>
    </w:lvl>
    <w:lvl w:ilvl="5" w:tplc="041B0005" w:tentative="1">
      <w:start w:val="1"/>
      <w:numFmt w:val="bullet"/>
      <w:lvlText w:val=""/>
      <w:lvlJc w:val="left"/>
      <w:pPr>
        <w:ind w:left="7363" w:hanging="360"/>
      </w:pPr>
      <w:rPr>
        <w:rFonts w:ascii="Wingdings" w:hAnsi="Wingdings" w:hint="default"/>
      </w:rPr>
    </w:lvl>
    <w:lvl w:ilvl="6" w:tplc="041B0001" w:tentative="1">
      <w:start w:val="1"/>
      <w:numFmt w:val="bullet"/>
      <w:lvlText w:val=""/>
      <w:lvlJc w:val="left"/>
      <w:pPr>
        <w:ind w:left="8083" w:hanging="360"/>
      </w:pPr>
      <w:rPr>
        <w:rFonts w:ascii="Symbol" w:hAnsi="Symbol" w:hint="default"/>
      </w:rPr>
    </w:lvl>
    <w:lvl w:ilvl="7" w:tplc="041B0003" w:tentative="1">
      <w:start w:val="1"/>
      <w:numFmt w:val="bullet"/>
      <w:lvlText w:val="o"/>
      <w:lvlJc w:val="left"/>
      <w:pPr>
        <w:ind w:left="8803" w:hanging="360"/>
      </w:pPr>
      <w:rPr>
        <w:rFonts w:ascii="Courier New" w:hAnsi="Courier New" w:cs="Courier New" w:hint="default"/>
      </w:rPr>
    </w:lvl>
    <w:lvl w:ilvl="8" w:tplc="041B0005" w:tentative="1">
      <w:start w:val="1"/>
      <w:numFmt w:val="bullet"/>
      <w:lvlText w:val=""/>
      <w:lvlJc w:val="left"/>
      <w:pPr>
        <w:ind w:left="9523" w:hanging="360"/>
      </w:pPr>
      <w:rPr>
        <w:rFonts w:ascii="Wingdings" w:hAnsi="Wingdings" w:hint="default"/>
      </w:rPr>
    </w:lvl>
  </w:abstractNum>
  <w:abstractNum w:abstractNumId="41" w15:restartNumberingAfterBreak="0">
    <w:nsid w:val="7A7F1C96"/>
    <w:multiLevelType w:val="multilevel"/>
    <w:tmpl w:val="C22EF58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C43B71"/>
    <w:multiLevelType w:val="hybridMultilevel"/>
    <w:tmpl w:val="290052F6"/>
    <w:lvl w:ilvl="0" w:tplc="B226F8FC">
      <w:numFmt w:val="bullet"/>
      <w:lvlText w:val="-"/>
      <w:lvlJc w:val="left"/>
      <w:pPr>
        <w:ind w:left="1076" w:hanging="360"/>
      </w:pPr>
      <w:rPr>
        <w:rFonts w:ascii="Calibri" w:eastAsia="Times New Roman"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43" w15:restartNumberingAfterBreak="0">
    <w:nsid w:val="7F7448D2"/>
    <w:multiLevelType w:val="hybridMultilevel"/>
    <w:tmpl w:val="DB668DEC"/>
    <w:lvl w:ilvl="0" w:tplc="1922965C">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7610B02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41"/>
  </w:num>
  <w:num w:numId="3">
    <w:abstractNumId w:val="25"/>
  </w:num>
  <w:num w:numId="4">
    <w:abstractNumId w:val="2"/>
  </w:num>
  <w:num w:numId="5">
    <w:abstractNumId w:val="39"/>
  </w:num>
  <w:num w:numId="6">
    <w:abstractNumId w:val="27"/>
  </w:num>
  <w:num w:numId="7">
    <w:abstractNumId w:val="1"/>
  </w:num>
  <w:num w:numId="8">
    <w:abstractNumId w:val="33"/>
  </w:num>
  <w:num w:numId="9">
    <w:abstractNumId w:val="29"/>
  </w:num>
  <w:num w:numId="10">
    <w:abstractNumId w:val="37"/>
  </w:num>
  <w:num w:numId="11">
    <w:abstractNumId w:val="42"/>
  </w:num>
  <w:num w:numId="12">
    <w:abstractNumId w:val="28"/>
  </w:num>
  <w:num w:numId="13">
    <w:abstractNumId w:val="43"/>
  </w:num>
  <w:num w:numId="14">
    <w:abstractNumId w:val="14"/>
  </w:num>
  <w:num w:numId="15">
    <w:abstractNumId w:val="17"/>
  </w:num>
  <w:num w:numId="16">
    <w:abstractNumId w:val="36"/>
  </w:num>
  <w:num w:numId="17">
    <w:abstractNumId w:val="38"/>
  </w:num>
  <w:num w:numId="18">
    <w:abstractNumId w:val="11"/>
  </w:num>
  <w:num w:numId="19">
    <w:abstractNumId w:val="9"/>
  </w:num>
  <w:num w:numId="20">
    <w:abstractNumId w:val="35"/>
  </w:num>
  <w:num w:numId="21">
    <w:abstractNumId w:val="5"/>
  </w:num>
  <w:num w:numId="22">
    <w:abstractNumId w:val="4"/>
  </w:num>
  <w:num w:numId="23">
    <w:abstractNumId w:val="32"/>
  </w:num>
  <w:num w:numId="24">
    <w:abstractNumId w:val="8"/>
  </w:num>
  <w:num w:numId="25">
    <w:abstractNumId w:val="31"/>
  </w:num>
  <w:num w:numId="26">
    <w:abstractNumId w:val="19"/>
  </w:num>
  <w:num w:numId="27">
    <w:abstractNumId w:val="12"/>
  </w:num>
  <w:num w:numId="28">
    <w:abstractNumId w:val="7"/>
  </w:num>
  <w:num w:numId="29">
    <w:abstractNumId w:val="16"/>
  </w:num>
  <w:num w:numId="30">
    <w:abstractNumId w:val="23"/>
  </w:num>
  <w:num w:numId="31">
    <w:abstractNumId w:val="34"/>
  </w:num>
  <w:num w:numId="32">
    <w:abstractNumId w:val="6"/>
  </w:num>
  <w:num w:numId="33">
    <w:abstractNumId w:val="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8"/>
  </w:num>
  <w:num w:numId="3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a Maková">
    <w15:presenceInfo w15:providerId="AD" w15:userId="S::helena.makova@apa.sk::86321d8a-89f2-4aa4-ad0c-c019122b25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BB6"/>
    <w:rsid w:val="00002922"/>
    <w:rsid w:val="000111EE"/>
    <w:rsid w:val="0001171F"/>
    <w:rsid w:val="00015D03"/>
    <w:rsid w:val="00015D1B"/>
    <w:rsid w:val="00022AAB"/>
    <w:rsid w:val="00022E73"/>
    <w:rsid w:val="000235B0"/>
    <w:rsid w:val="00026800"/>
    <w:rsid w:val="00034F12"/>
    <w:rsid w:val="0003765B"/>
    <w:rsid w:val="00047CA5"/>
    <w:rsid w:val="00050C2D"/>
    <w:rsid w:val="00051482"/>
    <w:rsid w:val="00063387"/>
    <w:rsid w:val="00063921"/>
    <w:rsid w:val="000656EB"/>
    <w:rsid w:val="000719C0"/>
    <w:rsid w:val="00075BD1"/>
    <w:rsid w:val="0007769D"/>
    <w:rsid w:val="00083BB8"/>
    <w:rsid w:val="000840C2"/>
    <w:rsid w:val="00090EF3"/>
    <w:rsid w:val="00092268"/>
    <w:rsid w:val="000963C7"/>
    <w:rsid w:val="000978E4"/>
    <w:rsid w:val="00097EC5"/>
    <w:rsid w:val="000A0F7D"/>
    <w:rsid w:val="000A2029"/>
    <w:rsid w:val="000A29B6"/>
    <w:rsid w:val="000A47BF"/>
    <w:rsid w:val="000B0757"/>
    <w:rsid w:val="000B36C8"/>
    <w:rsid w:val="000B7611"/>
    <w:rsid w:val="000B7B89"/>
    <w:rsid w:val="000D1E8D"/>
    <w:rsid w:val="000D328D"/>
    <w:rsid w:val="000F1527"/>
    <w:rsid w:val="000F2BAD"/>
    <w:rsid w:val="000F3550"/>
    <w:rsid w:val="00100BEB"/>
    <w:rsid w:val="00102919"/>
    <w:rsid w:val="00103EB8"/>
    <w:rsid w:val="001046A6"/>
    <w:rsid w:val="001124AB"/>
    <w:rsid w:val="00112D95"/>
    <w:rsid w:val="0011605A"/>
    <w:rsid w:val="0011714D"/>
    <w:rsid w:val="00120C42"/>
    <w:rsid w:val="00125CF6"/>
    <w:rsid w:val="001272C7"/>
    <w:rsid w:val="00135C5B"/>
    <w:rsid w:val="001411D3"/>
    <w:rsid w:val="00145D0F"/>
    <w:rsid w:val="00145D96"/>
    <w:rsid w:val="00153187"/>
    <w:rsid w:val="00153DB2"/>
    <w:rsid w:val="00155B52"/>
    <w:rsid w:val="001669AD"/>
    <w:rsid w:val="00167580"/>
    <w:rsid w:val="0017098C"/>
    <w:rsid w:val="00172155"/>
    <w:rsid w:val="00172FBD"/>
    <w:rsid w:val="0017617B"/>
    <w:rsid w:val="0018472C"/>
    <w:rsid w:val="00186BD9"/>
    <w:rsid w:val="00187FFE"/>
    <w:rsid w:val="00190B7B"/>
    <w:rsid w:val="00191434"/>
    <w:rsid w:val="00191EFD"/>
    <w:rsid w:val="001A05D7"/>
    <w:rsid w:val="001A0B51"/>
    <w:rsid w:val="001B1B49"/>
    <w:rsid w:val="001B1F06"/>
    <w:rsid w:val="001B29FE"/>
    <w:rsid w:val="001B36D3"/>
    <w:rsid w:val="001B6EB4"/>
    <w:rsid w:val="001C16D4"/>
    <w:rsid w:val="001C6ABE"/>
    <w:rsid w:val="001C6E3E"/>
    <w:rsid w:val="001D2F15"/>
    <w:rsid w:val="001D3DD5"/>
    <w:rsid w:val="001D5E30"/>
    <w:rsid w:val="001D673D"/>
    <w:rsid w:val="001D711D"/>
    <w:rsid w:val="001D7BBA"/>
    <w:rsid w:val="001E27FB"/>
    <w:rsid w:val="001E5A0F"/>
    <w:rsid w:val="001E6792"/>
    <w:rsid w:val="001F1B2E"/>
    <w:rsid w:val="001F5AB2"/>
    <w:rsid w:val="00204BF7"/>
    <w:rsid w:val="00207607"/>
    <w:rsid w:val="0021304F"/>
    <w:rsid w:val="00221424"/>
    <w:rsid w:val="00221656"/>
    <w:rsid w:val="00222B92"/>
    <w:rsid w:val="002248A1"/>
    <w:rsid w:val="0022626B"/>
    <w:rsid w:val="0022797D"/>
    <w:rsid w:val="0023076F"/>
    <w:rsid w:val="002340CE"/>
    <w:rsid w:val="0023555C"/>
    <w:rsid w:val="0023572A"/>
    <w:rsid w:val="002452DC"/>
    <w:rsid w:val="00256516"/>
    <w:rsid w:val="00256F87"/>
    <w:rsid w:val="002576B6"/>
    <w:rsid w:val="00260022"/>
    <w:rsid w:val="00265240"/>
    <w:rsid w:val="00265C9B"/>
    <w:rsid w:val="00273BF0"/>
    <w:rsid w:val="0028558E"/>
    <w:rsid w:val="00292AB8"/>
    <w:rsid w:val="002A11A5"/>
    <w:rsid w:val="002A7BB2"/>
    <w:rsid w:val="002B04F4"/>
    <w:rsid w:val="002B25B3"/>
    <w:rsid w:val="002B3B74"/>
    <w:rsid w:val="002B4FD0"/>
    <w:rsid w:val="002C1538"/>
    <w:rsid w:val="002C1D4E"/>
    <w:rsid w:val="002C437B"/>
    <w:rsid w:val="002C7845"/>
    <w:rsid w:val="002D4938"/>
    <w:rsid w:val="002D548B"/>
    <w:rsid w:val="002D7009"/>
    <w:rsid w:val="00302051"/>
    <w:rsid w:val="00303048"/>
    <w:rsid w:val="00303A12"/>
    <w:rsid w:val="003046A3"/>
    <w:rsid w:val="003055A6"/>
    <w:rsid w:val="003073AD"/>
    <w:rsid w:val="00310BFD"/>
    <w:rsid w:val="00311977"/>
    <w:rsid w:val="00315179"/>
    <w:rsid w:val="00316972"/>
    <w:rsid w:val="00321157"/>
    <w:rsid w:val="00336D26"/>
    <w:rsid w:val="00341853"/>
    <w:rsid w:val="00344F62"/>
    <w:rsid w:val="00347834"/>
    <w:rsid w:val="00347B3D"/>
    <w:rsid w:val="00353D0F"/>
    <w:rsid w:val="003568AA"/>
    <w:rsid w:val="00356952"/>
    <w:rsid w:val="003626FD"/>
    <w:rsid w:val="00367BE0"/>
    <w:rsid w:val="00370AF3"/>
    <w:rsid w:val="00370CF2"/>
    <w:rsid w:val="00372AA5"/>
    <w:rsid w:val="00375975"/>
    <w:rsid w:val="003875E6"/>
    <w:rsid w:val="003878F2"/>
    <w:rsid w:val="00391FAD"/>
    <w:rsid w:val="003A715F"/>
    <w:rsid w:val="003B1F0D"/>
    <w:rsid w:val="003B3B4F"/>
    <w:rsid w:val="003B64C6"/>
    <w:rsid w:val="003B6F81"/>
    <w:rsid w:val="003C58DE"/>
    <w:rsid w:val="003C7BE0"/>
    <w:rsid w:val="003C7D15"/>
    <w:rsid w:val="003D106F"/>
    <w:rsid w:val="003D30EB"/>
    <w:rsid w:val="003D4E7B"/>
    <w:rsid w:val="003D66A9"/>
    <w:rsid w:val="003E16AD"/>
    <w:rsid w:val="003E459F"/>
    <w:rsid w:val="003E6D3D"/>
    <w:rsid w:val="003E7444"/>
    <w:rsid w:val="003F1FD6"/>
    <w:rsid w:val="003F2A3C"/>
    <w:rsid w:val="003F4F89"/>
    <w:rsid w:val="0040171C"/>
    <w:rsid w:val="004030F3"/>
    <w:rsid w:val="00403560"/>
    <w:rsid w:val="00413143"/>
    <w:rsid w:val="00413220"/>
    <w:rsid w:val="00416AAE"/>
    <w:rsid w:val="00420104"/>
    <w:rsid w:val="00434236"/>
    <w:rsid w:val="0043469D"/>
    <w:rsid w:val="0043677D"/>
    <w:rsid w:val="00436DB4"/>
    <w:rsid w:val="00441121"/>
    <w:rsid w:val="00442032"/>
    <w:rsid w:val="00452AB7"/>
    <w:rsid w:val="0045685A"/>
    <w:rsid w:val="004569A8"/>
    <w:rsid w:val="00456F4C"/>
    <w:rsid w:val="004600B0"/>
    <w:rsid w:val="00462302"/>
    <w:rsid w:val="00463406"/>
    <w:rsid w:val="004638B4"/>
    <w:rsid w:val="00470C35"/>
    <w:rsid w:val="00471B0A"/>
    <w:rsid w:val="00472633"/>
    <w:rsid w:val="004738A1"/>
    <w:rsid w:val="00476BFE"/>
    <w:rsid w:val="00484395"/>
    <w:rsid w:val="00492F9A"/>
    <w:rsid w:val="00494D67"/>
    <w:rsid w:val="004A4B41"/>
    <w:rsid w:val="004B7768"/>
    <w:rsid w:val="004B7912"/>
    <w:rsid w:val="004C366A"/>
    <w:rsid w:val="004C51A4"/>
    <w:rsid w:val="004D05FA"/>
    <w:rsid w:val="004D4719"/>
    <w:rsid w:val="004D5D58"/>
    <w:rsid w:val="004D6D65"/>
    <w:rsid w:val="004E07B0"/>
    <w:rsid w:val="004E114B"/>
    <w:rsid w:val="004E3080"/>
    <w:rsid w:val="004E41A0"/>
    <w:rsid w:val="004E5951"/>
    <w:rsid w:val="004F37E2"/>
    <w:rsid w:val="005012FC"/>
    <w:rsid w:val="0050135A"/>
    <w:rsid w:val="00501DC2"/>
    <w:rsid w:val="00502743"/>
    <w:rsid w:val="00505083"/>
    <w:rsid w:val="00505484"/>
    <w:rsid w:val="00506E91"/>
    <w:rsid w:val="0051749C"/>
    <w:rsid w:val="0052299F"/>
    <w:rsid w:val="00523A19"/>
    <w:rsid w:val="005251E0"/>
    <w:rsid w:val="0052553F"/>
    <w:rsid w:val="0053322C"/>
    <w:rsid w:val="00534875"/>
    <w:rsid w:val="00534AB3"/>
    <w:rsid w:val="00537852"/>
    <w:rsid w:val="00540D81"/>
    <w:rsid w:val="005411E6"/>
    <w:rsid w:val="00544BD1"/>
    <w:rsid w:val="00550CAD"/>
    <w:rsid w:val="005525CE"/>
    <w:rsid w:val="00552F6B"/>
    <w:rsid w:val="0055394E"/>
    <w:rsid w:val="00556447"/>
    <w:rsid w:val="00556F1E"/>
    <w:rsid w:val="005576DB"/>
    <w:rsid w:val="00561A9D"/>
    <w:rsid w:val="00561ABE"/>
    <w:rsid w:val="00562027"/>
    <w:rsid w:val="00573B66"/>
    <w:rsid w:val="00575C72"/>
    <w:rsid w:val="0057665B"/>
    <w:rsid w:val="00580390"/>
    <w:rsid w:val="00585FA8"/>
    <w:rsid w:val="00587776"/>
    <w:rsid w:val="005B12D6"/>
    <w:rsid w:val="005B2761"/>
    <w:rsid w:val="005B3A58"/>
    <w:rsid w:val="005C2BEF"/>
    <w:rsid w:val="005C72A2"/>
    <w:rsid w:val="005D03E4"/>
    <w:rsid w:val="005D03EB"/>
    <w:rsid w:val="005D0A3F"/>
    <w:rsid w:val="005D154E"/>
    <w:rsid w:val="005D1822"/>
    <w:rsid w:val="005D1BA2"/>
    <w:rsid w:val="005D523B"/>
    <w:rsid w:val="005D6723"/>
    <w:rsid w:val="005E1307"/>
    <w:rsid w:val="005E65BC"/>
    <w:rsid w:val="005F618B"/>
    <w:rsid w:val="005F75C1"/>
    <w:rsid w:val="00601219"/>
    <w:rsid w:val="00610E69"/>
    <w:rsid w:val="00621572"/>
    <w:rsid w:val="006300E6"/>
    <w:rsid w:val="006305EF"/>
    <w:rsid w:val="0063325E"/>
    <w:rsid w:val="00641018"/>
    <w:rsid w:val="00643546"/>
    <w:rsid w:val="00643837"/>
    <w:rsid w:val="00644DBE"/>
    <w:rsid w:val="00645091"/>
    <w:rsid w:val="0064763A"/>
    <w:rsid w:val="00650413"/>
    <w:rsid w:val="00654D7C"/>
    <w:rsid w:val="00655C93"/>
    <w:rsid w:val="00676916"/>
    <w:rsid w:val="00685DEA"/>
    <w:rsid w:val="006869E6"/>
    <w:rsid w:val="006917BA"/>
    <w:rsid w:val="00693898"/>
    <w:rsid w:val="00696E60"/>
    <w:rsid w:val="006A0EC2"/>
    <w:rsid w:val="006A3D81"/>
    <w:rsid w:val="006A61EC"/>
    <w:rsid w:val="006A7B80"/>
    <w:rsid w:val="006B33D3"/>
    <w:rsid w:val="006B4163"/>
    <w:rsid w:val="006B4E0F"/>
    <w:rsid w:val="006B56FA"/>
    <w:rsid w:val="006B6C90"/>
    <w:rsid w:val="006C678B"/>
    <w:rsid w:val="006D416E"/>
    <w:rsid w:val="006D6BAF"/>
    <w:rsid w:val="006E0E7E"/>
    <w:rsid w:val="006F0A70"/>
    <w:rsid w:val="00703246"/>
    <w:rsid w:val="00704AC0"/>
    <w:rsid w:val="00705302"/>
    <w:rsid w:val="007105AA"/>
    <w:rsid w:val="00713C0B"/>
    <w:rsid w:val="00713E62"/>
    <w:rsid w:val="007164F1"/>
    <w:rsid w:val="007213D7"/>
    <w:rsid w:val="00722277"/>
    <w:rsid w:val="007222B7"/>
    <w:rsid w:val="00725ADF"/>
    <w:rsid w:val="007279C8"/>
    <w:rsid w:val="00733DDD"/>
    <w:rsid w:val="007414D2"/>
    <w:rsid w:val="007415DC"/>
    <w:rsid w:val="00743A69"/>
    <w:rsid w:val="00745816"/>
    <w:rsid w:val="00746B4D"/>
    <w:rsid w:val="00751833"/>
    <w:rsid w:val="00765E85"/>
    <w:rsid w:val="00770CB6"/>
    <w:rsid w:val="00772ED3"/>
    <w:rsid w:val="00782EF8"/>
    <w:rsid w:val="00783256"/>
    <w:rsid w:val="00786164"/>
    <w:rsid w:val="00787EEA"/>
    <w:rsid w:val="0079286A"/>
    <w:rsid w:val="007A2CDA"/>
    <w:rsid w:val="007A3C1D"/>
    <w:rsid w:val="007A5D7B"/>
    <w:rsid w:val="007A6CE1"/>
    <w:rsid w:val="007A7EB9"/>
    <w:rsid w:val="007B749F"/>
    <w:rsid w:val="007C0338"/>
    <w:rsid w:val="007C2F31"/>
    <w:rsid w:val="007C7521"/>
    <w:rsid w:val="007E73E5"/>
    <w:rsid w:val="007E7A38"/>
    <w:rsid w:val="0080209C"/>
    <w:rsid w:val="008022BD"/>
    <w:rsid w:val="008031F4"/>
    <w:rsid w:val="00811FB8"/>
    <w:rsid w:val="008157C9"/>
    <w:rsid w:val="00820B8C"/>
    <w:rsid w:val="00822D02"/>
    <w:rsid w:val="00827914"/>
    <w:rsid w:val="00830FD7"/>
    <w:rsid w:val="00832437"/>
    <w:rsid w:val="00840D5B"/>
    <w:rsid w:val="0084394D"/>
    <w:rsid w:val="0085322B"/>
    <w:rsid w:val="00854321"/>
    <w:rsid w:val="00857BE6"/>
    <w:rsid w:val="00864E82"/>
    <w:rsid w:val="0087197C"/>
    <w:rsid w:val="00885D6F"/>
    <w:rsid w:val="0089014A"/>
    <w:rsid w:val="00896547"/>
    <w:rsid w:val="008A6D3E"/>
    <w:rsid w:val="008A78FC"/>
    <w:rsid w:val="008B4981"/>
    <w:rsid w:val="008B753B"/>
    <w:rsid w:val="008C6DAA"/>
    <w:rsid w:val="008E14C6"/>
    <w:rsid w:val="008E3467"/>
    <w:rsid w:val="008E4F24"/>
    <w:rsid w:val="008E6086"/>
    <w:rsid w:val="008E685D"/>
    <w:rsid w:val="008E7CFC"/>
    <w:rsid w:val="0090034D"/>
    <w:rsid w:val="00901A6F"/>
    <w:rsid w:val="00913511"/>
    <w:rsid w:val="009138BE"/>
    <w:rsid w:val="00913AF6"/>
    <w:rsid w:val="009215A4"/>
    <w:rsid w:val="009238B6"/>
    <w:rsid w:val="00930BE3"/>
    <w:rsid w:val="00935845"/>
    <w:rsid w:val="00936D86"/>
    <w:rsid w:val="00937C99"/>
    <w:rsid w:val="00942ED6"/>
    <w:rsid w:val="0094519A"/>
    <w:rsid w:val="009476B9"/>
    <w:rsid w:val="009476E2"/>
    <w:rsid w:val="00947DCA"/>
    <w:rsid w:val="00950E40"/>
    <w:rsid w:val="00954AFF"/>
    <w:rsid w:val="009554A3"/>
    <w:rsid w:val="0096031E"/>
    <w:rsid w:val="009606E7"/>
    <w:rsid w:val="009607E7"/>
    <w:rsid w:val="009644B3"/>
    <w:rsid w:val="009650E9"/>
    <w:rsid w:val="00966CDE"/>
    <w:rsid w:val="00971726"/>
    <w:rsid w:val="00971F2E"/>
    <w:rsid w:val="00972BB6"/>
    <w:rsid w:val="00972BBF"/>
    <w:rsid w:val="00973AB0"/>
    <w:rsid w:val="00974B04"/>
    <w:rsid w:val="009755CE"/>
    <w:rsid w:val="00975B53"/>
    <w:rsid w:val="00977A04"/>
    <w:rsid w:val="009835A9"/>
    <w:rsid w:val="009904D7"/>
    <w:rsid w:val="009A5594"/>
    <w:rsid w:val="009B257F"/>
    <w:rsid w:val="009B2DDA"/>
    <w:rsid w:val="009B2E79"/>
    <w:rsid w:val="009B5FD3"/>
    <w:rsid w:val="009C1B6A"/>
    <w:rsid w:val="009C6E86"/>
    <w:rsid w:val="009D0F7C"/>
    <w:rsid w:val="009D1981"/>
    <w:rsid w:val="009D29BA"/>
    <w:rsid w:val="009D4FA7"/>
    <w:rsid w:val="009D569F"/>
    <w:rsid w:val="009D5B0B"/>
    <w:rsid w:val="009D7171"/>
    <w:rsid w:val="009D7597"/>
    <w:rsid w:val="009E059C"/>
    <w:rsid w:val="009E2641"/>
    <w:rsid w:val="009F1256"/>
    <w:rsid w:val="009F1F5E"/>
    <w:rsid w:val="009F3136"/>
    <w:rsid w:val="009F3ECD"/>
    <w:rsid w:val="009F6311"/>
    <w:rsid w:val="009F73E1"/>
    <w:rsid w:val="00A03FE5"/>
    <w:rsid w:val="00A05713"/>
    <w:rsid w:val="00A0653C"/>
    <w:rsid w:val="00A15F34"/>
    <w:rsid w:val="00A200D0"/>
    <w:rsid w:val="00A3071B"/>
    <w:rsid w:val="00A377E8"/>
    <w:rsid w:val="00A42876"/>
    <w:rsid w:val="00A50E26"/>
    <w:rsid w:val="00A52156"/>
    <w:rsid w:val="00A53832"/>
    <w:rsid w:val="00A53DC2"/>
    <w:rsid w:val="00A559D1"/>
    <w:rsid w:val="00A60057"/>
    <w:rsid w:val="00A61AA3"/>
    <w:rsid w:val="00A660EA"/>
    <w:rsid w:val="00A67D44"/>
    <w:rsid w:val="00A703C6"/>
    <w:rsid w:val="00A70897"/>
    <w:rsid w:val="00A7539A"/>
    <w:rsid w:val="00A76327"/>
    <w:rsid w:val="00A77CEE"/>
    <w:rsid w:val="00A821B6"/>
    <w:rsid w:val="00A833CF"/>
    <w:rsid w:val="00A83513"/>
    <w:rsid w:val="00A84654"/>
    <w:rsid w:val="00A92E72"/>
    <w:rsid w:val="00A9433B"/>
    <w:rsid w:val="00AB2273"/>
    <w:rsid w:val="00AB318D"/>
    <w:rsid w:val="00AB4798"/>
    <w:rsid w:val="00AB748A"/>
    <w:rsid w:val="00AC01E8"/>
    <w:rsid w:val="00AC1EBF"/>
    <w:rsid w:val="00AC1F08"/>
    <w:rsid w:val="00AC6483"/>
    <w:rsid w:val="00AD1E6F"/>
    <w:rsid w:val="00AD4CEB"/>
    <w:rsid w:val="00AD79B2"/>
    <w:rsid w:val="00AE0982"/>
    <w:rsid w:val="00AF6132"/>
    <w:rsid w:val="00B00DA2"/>
    <w:rsid w:val="00B04F7D"/>
    <w:rsid w:val="00B0516C"/>
    <w:rsid w:val="00B06E19"/>
    <w:rsid w:val="00B1092E"/>
    <w:rsid w:val="00B17B1B"/>
    <w:rsid w:val="00B2005C"/>
    <w:rsid w:val="00B2349C"/>
    <w:rsid w:val="00B24DCE"/>
    <w:rsid w:val="00B2540F"/>
    <w:rsid w:val="00B256F5"/>
    <w:rsid w:val="00B25700"/>
    <w:rsid w:val="00B30477"/>
    <w:rsid w:val="00B30DFD"/>
    <w:rsid w:val="00B3171D"/>
    <w:rsid w:val="00B36275"/>
    <w:rsid w:val="00B40049"/>
    <w:rsid w:val="00B40B02"/>
    <w:rsid w:val="00B50A7D"/>
    <w:rsid w:val="00B566AB"/>
    <w:rsid w:val="00B57D3C"/>
    <w:rsid w:val="00B618B8"/>
    <w:rsid w:val="00B61CFC"/>
    <w:rsid w:val="00B71340"/>
    <w:rsid w:val="00B71D45"/>
    <w:rsid w:val="00B727F3"/>
    <w:rsid w:val="00B73EC6"/>
    <w:rsid w:val="00B74589"/>
    <w:rsid w:val="00B74BF3"/>
    <w:rsid w:val="00B810DD"/>
    <w:rsid w:val="00B81564"/>
    <w:rsid w:val="00B829B5"/>
    <w:rsid w:val="00B916E3"/>
    <w:rsid w:val="00B92EE1"/>
    <w:rsid w:val="00B96FC9"/>
    <w:rsid w:val="00B97A64"/>
    <w:rsid w:val="00B97AB3"/>
    <w:rsid w:val="00BA1DD4"/>
    <w:rsid w:val="00BA269E"/>
    <w:rsid w:val="00BA53F7"/>
    <w:rsid w:val="00BB2C89"/>
    <w:rsid w:val="00BB4632"/>
    <w:rsid w:val="00BB4683"/>
    <w:rsid w:val="00BB5A72"/>
    <w:rsid w:val="00BC146B"/>
    <w:rsid w:val="00BD04D3"/>
    <w:rsid w:val="00BE6DE2"/>
    <w:rsid w:val="00BE7A16"/>
    <w:rsid w:val="00BF4A37"/>
    <w:rsid w:val="00C00B0F"/>
    <w:rsid w:val="00C056AF"/>
    <w:rsid w:val="00C066BE"/>
    <w:rsid w:val="00C0789F"/>
    <w:rsid w:val="00C10B4F"/>
    <w:rsid w:val="00C11697"/>
    <w:rsid w:val="00C156AD"/>
    <w:rsid w:val="00C22D52"/>
    <w:rsid w:val="00C25E73"/>
    <w:rsid w:val="00C31BA0"/>
    <w:rsid w:val="00C326CE"/>
    <w:rsid w:val="00C4387E"/>
    <w:rsid w:val="00C45525"/>
    <w:rsid w:val="00C45F79"/>
    <w:rsid w:val="00C469A6"/>
    <w:rsid w:val="00C46AF5"/>
    <w:rsid w:val="00C507B5"/>
    <w:rsid w:val="00C512B9"/>
    <w:rsid w:val="00C54578"/>
    <w:rsid w:val="00C574F0"/>
    <w:rsid w:val="00C576B4"/>
    <w:rsid w:val="00C622AA"/>
    <w:rsid w:val="00C72AC5"/>
    <w:rsid w:val="00C740F9"/>
    <w:rsid w:val="00C811AF"/>
    <w:rsid w:val="00C82947"/>
    <w:rsid w:val="00C834D8"/>
    <w:rsid w:val="00C95170"/>
    <w:rsid w:val="00CA1355"/>
    <w:rsid w:val="00CA5DEE"/>
    <w:rsid w:val="00CC04B8"/>
    <w:rsid w:val="00CC6F56"/>
    <w:rsid w:val="00CC71FE"/>
    <w:rsid w:val="00CC7E5D"/>
    <w:rsid w:val="00CD636A"/>
    <w:rsid w:val="00CE231A"/>
    <w:rsid w:val="00CE3305"/>
    <w:rsid w:val="00CF1EC9"/>
    <w:rsid w:val="00CF7238"/>
    <w:rsid w:val="00CF76BA"/>
    <w:rsid w:val="00CF7B89"/>
    <w:rsid w:val="00D01123"/>
    <w:rsid w:val="00D03E31"/>
    <w:rsid w:val="00D109AF"/>
    <w:rsid w:val="00D24598"/>
    <w:rsid w:val="00D24669"/>
    <w:rsid w:val="00D40AB0"/>
    <w:rsid w:val="00D44978"/>
    <w:rsid w:val="00D5251D"/>
    <w:rsid w:val="00D559A6"/>
    <w:rsid w:val="00D6389D"/>
    <w:rsid w:val="00D72D1E"/>
    <w:rsid w:val="00D75488"/>
    <w:rsid w:val="00D7622C"/>
    <w:rsid w:val="00D76391"/>
    <w:rsid w:val="00D810DD"/>
    <w:rsid w:val="00D823E9"/>
    <w:rsid w:val="00D912F8"/>
    <w:rsid w:val="00D93067"/>
    <w:rsid w:val="00D939FE"/>
    <w:rsid w:val="00D95729"/>
    <w:rsid w:val="00DA118B"/>
    <w:rsid w:val="00DA12FF"/>
    <w:rsid w:val="00DA6C65"/>
    <w:rsid w:val="00DA701C"/>
    <w:rsid w:val="00DA7817"/>
    <w:rsid w:val="00DB1DA5"/>
    <w:rsid w:val="00DC03B3"/>
    <w:rsid w:val="00DC19DB"/>
    <w:rsid w:val="00DC1C47"/>
    <w:rsid w:val="00DE28BA"/>
    <w:rsid w:val="00DE29DB"/>
    <w:rsid w:val="00DE358A"/>
    <w:rsid w:val="00DF3D03"/>
    <w:rsid w:val="00DF3FF0"/>
    <w:rsid w:val="00DF48CF"/>
    <w:rsid w:val="00DF6775"/>
    <w:rsid w:val="00DF6CFA"/>
    <w:rsid w:val="00DF7962"/>
    <w:rsid w:val="00DF79B2"/>
    <w:rsid w:val="00E04EBF"/>
    <w:rsid w:val="00E103AA"/>
    <w:rsid w:val="00E10DE4"/>
    <w:rsid w:val="00E11CAA"/>
    <w:rsid w:val="00E12552"/>
    <w:rsid w:val="00E13BBD"/>
    <w:rsid w:val="00E154D2"/>
    <w:rsid w:val="00E23102"/>
    <w:rsid w:val="00E25D31"/>
    <w:rsid w:val="00E31312"/>
    <w:rsid w:val="00E325A4"/>
    <w:rsid w:val="00E3486F"/>
    <w:rsid w:val="00E3560B"/>
    <w:rsid w:val="00E36967"/>
    <w:rsid w:val="00E41056"/>
    <w:rsid w:val="00E42001"/>
    <w:rsid w:val="00E4442D"/>
    <w:rsid w:val="00E510ED"/>
    <w:rsid w:val="00E52B2A"/>
    <w:rsid w:val="00E52E50"/>
    <w:rsid w:val="00E54F59"/>
    <w:rsid w:val="00E60646"/>
    <w:rsid w:val="00E60ADF"/>
    <w:rsid w:val="00E6246E"/>
    <w:rsid w:val="00E70F0C"/>
    <w:rsid w:val="00E7523A"/>
    <w:rsid w:val="00E77930"/>
    <w:rsid w:val="00EA2872"/>
    <w:rsid w:val="00EA624E"/>
    <w:rsid w:val="00EB176B"/>
    <w:rsid w:val="00EB223A"/>
    <w:rsid w:val="00EB7B0B"/>
    <w:rsid w:val="00EC497F"/>
    <w:rsid w:val="00EC54B9"/>
    <w:rsid w:val="00EC66A0"/>
    <w:rsid w:val="00EC715D"/>
    <w:rsid w:val="00ED14FC"/>
    <w:rsid w:val="00EE0194"/>
    <w:rsid w:val="00EE1B67"/>
    <w:rsid w:val="00EE749F"/>
    <w:rsid w:val="00EF16D5"/>
    <w:rsid w:val="00EF2531"/>
    <w:rsid w:val="00EF5DF0"/>
    <w:rsid w:val="00EF605C"/>
    <w:rsid w:val="00F03138"/>
    <w:rsid w:val="00F045C5"/>
    <w:rsid w:val="00F047DC"/>
    <w:rsid w:val="00F04A0F"/>
    <w:rsid w:val="00F07A26"/>
    <w:rsid w:val="00F128FC"/>
    <w:rsid w:val="00F13EEB"/>
    <w:rsid w:val="00F15084"/>
    <w:rsid w:val="00F15CD7"/>
    <w:rsid w:val="00F17CF1"/>
    <w:rsid w:val="00F2034C"/>
    <w:rsid w:val="00F21304"/>
    <w:rsid w:val="00F236F2"/>
    <w:rsid w:val="00F25EAB"/>
    <w:rsid w:val="00F335B7"/>
    <w:rsid w:val="00F35969"/>
    <w:rsid w:val="00F424F5"/>
    <w:rsid w:val="00F4426F"/>
    <w:rsid w:val="00F44F3B"/>
    <w:rsid w:val="00F473F6"/>
    <w:rsid w:val="00F47F6C"/>
    <w:rsid w:val="00F51717"/>
    <w:rsid w:val="00F5369E"/>
    <w:rsid w:val="00F54A84"/>
    <w:rsid w:val="00F550E5"/>
    <w:rsid w:val="00F65683"/>
    <w:rsid w:val="00F65FD9"/>
    <w:rsid w:val="00F66003"/>
    <w:rsid w:val="00F67D98"/>
    <w:rsid w:val="00F70C61"/>
    <w:rsid w:val="00F71584"/>
    <w:rsid w:val="00F760F3"/>
    <w:rsid w:val="00F766C6"/>
    <w:rsid w:val="00F8529C"/>
    <w:rsid w:val="00F86766"/>
    <w:rsid w:val="00F91E26"/>
    <w:rsid w:val="00F936A2"/>
    <w:rsid w:val="00F93F7E"/>
    <w:rsid w:val="00FA3BA3"/>
    <w:rsid w:val="00FA5E20"/>
    <w:rsid w:val="00FB148C"/>
    <w:rsid w:val="00FB55CA"/>
    <w:rsid w:val="00FB5689"/>
    <w:rsid w:val="00FC5832"/>
    <w:rsid w:val="00FC64D8"/>
    <w:rsid w:val="00FD1832"/>
    <w:rsid w:val="00FD29BB"/>
    <w:rsid w:val="00FE1AC9"/>
    <w:rsid w:val="00FE47A3"/>
    <w:rsid w:val="00FF0DCB"/>
    <w:rsid w:val="00FF52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47BCE"/>
  <w15:docId w15:val="{50F8BDBD-CBDC-4EE7-8BE1-328F03944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2947"/>
  </w:style>
  <w:style w:type="paragraph" w:styleId="Nadpis1">
    <w:name w:val="heading 1"/>
    <w:basedOn w:val="Normlny"/>
    <w:next w:val="Normlny"/>
    <w:link w:val="Nadpis1Char"/>
    <w:qFormat/>
    <w:rsid w:val="001B29F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494D67"/>
    <w:pPr>
      <w:keepNext/>
      <w:keepLines/>
      <w:numPr>
        <w:ilvl w:val="1"/>
        <w:numId w:val="4"/>
      </w:numPr>
      <w:spacing w:before="200" w:after="0"/>
      <w:outlineLvl w:val="1"/>
    </w:pPr>
    <w:rPr>
      <w:rFonts w:ascii="Times New Roman" w:eastAsiaTheme="majorEastAsia" w:hAnsi="Times New Roman" w:cstheme="majorBidi"/>
      <w:b/>
      <w:bCs/>
      <w:color w:val="4F81BD" w:themeColor="accent1"/>
      <w:sz w:val="26"/>
      <w:szCs w:val="26"/>
      <w:lang w:eastAsia="sk-SK"/>
    </w:rPr>
  </w:style>
  <w:style w:type="paragraph" w:styleId="Nadpis3">
    <w:name w:val="heading 3"/>
    <w:basedOn w:val="Normlny"/>
    <w:next w:val="Normlny"/>
    <w:link w:val="Nadpis3Char"/>
    <w:autoRedefine/>
    <w:uiPriority w:val="9"/>
    <w:unhideWhenUsed/>
    <w:qFormat/>
    <w:rsid w:val="00C056AF"/>
    <w:pPr>
      <w:widowControl w:val="0"/>
      <w:numPr>
        <w:numId w:val="5"/>
      </w:numPr>
      <w:tabs>
        <w:tab w:val="left" w:pos="993"/>
      </w:tabs>
      <w:autoSpaceDE w:val="0"/>
      <w:autoSpaceDN w:val="0"/>
      <w:spacing w:after="0" w:line="240" w:lineRule="auto"/>
      <w:outlineLvl w:val="2"/>
    </w:pPr>
    <w:rPr>
      <w:rFonts w:cstheme="majorBidi"/>
      <w:bCs/>
      <w:i/>
      <w:iCs/>
      <w:strike/>
      <w:color w:val="000000" w:themeColor="text1"/>
      <w:sz w:val="20"/>
      <w:szCs w:val="20"/>
      <w:lang w:eastAsia="sk-SK"/>
    </w:rPr>
  </w:style>
  <w:style w:type="paragraph" w:styleId="Nadpis4">
    <w:name w:val="heading 4"/>
    <w:basedOn w:val="Normlny"/>
    <w:next w:val="Normlny"/>
    <w:link w:val="Nadpis4Char"/>
    <w:uiPriority w:val="9"/>
    <w:unhideWhenUsed/>
    <w:qFormat/>
    <w:rsid w:val="00494D67"/>
    <w:pPr>
      <w:keepNext/>
      <w:keepLines/>
      <w:numPr>
        <w:ilvl w:val="3"/>
        <w:numId w:val="4"/>
      </w:numPr>
      <w:spacing w:after="120" w:line="240" w:lineRule="auto"/>
      <w:jc w:val="both"/>
      <w:outlineLvl w:val="3"/>
    </w:pPr>
    <w:rPr>
      <w:rFonts w:ascii="Times New Roman" w:eastAsiaTheme="majorEastAsia" w:hAnsi="Times New Roman" w:cs="Times New Roman"/>
      <w:b/>
      <w:bCs/>
      <w:i/>
      <w:iCs/>
      <w:color w:val="4F81BD" w:themeColor="accent1"/>
      <w:sz w:val="24"/>
      <w:szCs w:val="24"/>
      <w:lang w:eastAsia="sk-SK"/>
    </w:rPr>
  </w:style>
  <w:style w:type="paragraph" w:styleId="Nadpis5">
    <w:name w:val="heading 5"/>
    <w:basedOn w:val="Normlny"/>
    <w:next w:val="Normlny"/>
    <w:link w:val="Nadpis5Char"/>
    <w:uiPriority w:val="9"/>
    <w:unhideWhenUsed/>
    <w:qFormat/>
    <w:rsid w:val="00494D67"/>
    <w:pPr>
      <w:keepNext/>
      <w:keepLines/>
      <w:numPr>
        <w:ilvl w:val="4"/>
        <w:numId w:val="4"/>
      </w:numPr>
      <w:spacing w:before="200" w:after="0"/>
      <w:outlineLvl w:val="4"/>
    </w:pPr>
    <w:rPr>
      <w:rFonts w:ascii="Times New Roman" w:eastAsiaTheme="majorEastAsia" w:hAnsi="Times New Roman" w:cstheme="majorBidi"/>
      <w:b/>
      <w:color w:val="1F497D" w:themeColor="text2"/>
      <w:lang w:eastAsia="sk-SK"/>
    </w:rPr>
  </w:style>
  <w:style w:type="paragraph" w:styleId="Nadpis6">
    <w:name w:val="heading 6"/>
    <w:basedOn w:val="Normlny"/>
    <w:next w:val="Normlny"/>
    <w:link w:val="Nadpis6Char"/>
    <w:uiPriority w:val="9"/>
    <w:unhideWhenUsed/>
    <w:qFormat/>
    <w:rsid w:val="00494D67"/>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lang w:eastAsia="sk-SK"/>
    </w:rPr>
  </w:style>
  <w:style w:type="paragraph" w:styleId="Nadpis7">
    <w:name w:val="heading 7"/>
    <w:basedOn w:val="Normlny"/>
    <w:next w:val="Normlny"/>
    <w:link w:val="Nadpis7Char"/>
    <w:uiPriority w:val="9"/>
    <w:unhideWhenUsed/>
    <w:qFormat/>
    <w:rsid w:val="00494D67"/>
    <w:pPr>
      <w:keepNext/>
      <w:keepLines/>
      <w:numPr>
        <w:ilvl w:val="6"/>
        <w:numId w:val="4"/>
      </w:numPr>
      <w:spacing w:before="200" w:after="0"/>
      <w:outlineLvl w:val="6"/>
    </w:pPr>
    <w:rPr>
      <w:rFonts w:asciiTheme="majorHAnsi" w:eastAsiaTheme="majorEastAsia" w:hAnsiTheme="majorHAnsi" w:cstheme="majorBidi"/>
      <w:i/>
      <w:iCs/>
      <w:color w:val="404040" w:themeColor="text1" w:themeTint="BF"/>
      <w:lang w:eastAsia="sk-SK"/>
    </w:rPr>
  </w:style>
  <w:style w:type="paragraph" w:styleId="Nadpis8">
    <w:name w:val="heading 8"/>
    <w:basedOn w:val="Normlny"/>
    <w:next w:val="Normlny"/>
    <w:link w:val="Nadpis8Char"/>
    <w:uiPriority w:val="9"/>
    <w:unhideWhenUsed/>
    <w:qFormat/>
    <w:rsid w:val="00494D67"/>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unhideWhenUsed/>
    <w:qFormat/>
    <w:rsid w:val="00494D67"/>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972BB6"/>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972BB6"/>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qFormat/>
    <w:rsid w:val="00972BB6"/>
    <w:rPr>
      <w:rFonts w:cs="Times New Roman"/>
      <w:vertAlign w:val="superscript"/>
    </w:rPr>
  </w:style>
  <w:style w:type="table" w:styleId="Mriekatabuky">
    <w:name w:val="Table Grid"/>
    <w:aliases w:val="Deloitte table 3"/>
    <w:basedOn w:val="Normlnatabuka"/>
    <w:uiPriority w:val="59"/>
    <w:rsid w:val="00972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72BB6"/>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basedOn w:val="Predvolenpsmoodseku"/>
    <w:link w:val="Hlavika"/>
    <w:uiPriority w:val="99"/>
    <w:rsid w:val="00972BB6"/>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72BB6"/>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qFormat/>
    <w:rsid w:val="00972BB6"/>
    <w:rPr>
      <w:rFonts w:ascii="Times New Roman" w:eastAsia="Times New Roman" w:hAnsi="Times New Roman" w:cs="Times New Roman"/>
      <w:sz w:val="24"/>
      <w:szCs w:val="24"/>
      <w:lang w:eastAsia="sk-SK"/>
    </w:rPr>
  </w:style>
  <w:style w:type="paragraph" w:customStyle="1" w:styleId="Char2">
    <w:name w:val="Char2"/>
    <w:basedOn w:val="Normlny"/>
    <w:link w:val="Odkaznapoznmkupodiarou"/>
    <w:uiPriority w:val="99"/>
    <w:qFormat/>
    <w:rsid w:val="00972BB6"/>
    <w:pPr>
      <w:spacing w:after="160" w:line="240" w:lineRule="exact"/>
    </w:pPr>
    <w:rPr>
      <w:rFonts w:cs="Times New Roman"/>
      <w:vertAlign w:val="superscript"/>
    </w:rPr>
  </w:style>
  <w:style w:type="paragraph" w:styleId="Textbubliny">
    <w:name w:val="Balloon Text"/>
    <w:basedOn w:val="Normlny"/>
    <w:link w:val="TextbublinyChar"/>
    <w:uiPriority w:val="99"/>
    <w:semiHidden/>
    <w:unhideWhenUsed/>
    <w:rsid w:val="00972BB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2BB6"/>
    <w:rPr>
      <w:rFonts w:ascii="Tahoma" w:hAnsi="Tahoma" w:cs="Tahoma"/>
      <w:sz w:val="16"/>
      <w:szCs w:val="16"/>
    </w:rPr>
  </w:style>
  <w:style w:type="paragraph" w:styleId="Textvysvetlivky">
    <w:name w:val="endnote text"/>
    <w:basedOn w:val="Normlny"/>
    <w:link w:val="TextvysvetlivkyChar"/>
    <w:uiPriority w:val="99"/>
    <w:semiHidden/>
    <w:unhideWhenUsed/>
    <w:rsid w:val="00092268"/>
    <w:pPr>
      <w:spacing w:after="0" w:line="240" w:lineRule="auto"/>
    </w:pPr>
    <w:rPr>
      <w:rFonts w:ascii="Times New Roman" w:eastAsiaTheme="minorEastAsia" w:hAnsi="Times New Roman"/>
      <w:sz w:val="20"/>
      <w:szCs w:val="20"/>
      <w:lang w:eastAsia="sk-SK"/>
    </w:rPr>
  </w:style>
  <w:style w:type="character" w:customStyle="1" w:styleId="TextvysvetlivkyChar">
    <w:name w:val="Text vysvetlivky Char"/>
    <w:basedOn w:val="Predvolenpsmoodseku"/>
    <w:link w:val="Textvysvetlivky"/>
    <w:uiPriority w:val="99"/>
    <w:semiHidden/>
    <w:rsid w:val="00092268"/>
    <w:rPr>
      <w:rFonts w:ascii="Times New Roman" w:eastAsiaTheme="minorEastAsia" w:hAnsi="Times New Roman"/>
      <w:sz w:val="20"/>
      <w:szCs w:val="20"/>
      <w:lang w:eastAsia="sk-SK"/>
    </w:rPr>
  </w:style>
  <w:style w:type="character" w:styleId="Odkaznavysvetlivku">
    <w:name w:val="endnote reference"/>
    <w:basedOn w:val="Predvolenpsmoodseku"/>
    <w:uiPriority w:val="99"/>
    <w:semiHidden/>
    <w:unhideWhenUsed/>
    <w:rsid w:val="00092268"/>
    <w:rPr>
      <w:vertAlign w:val="superscript"/>
    </w:rPr>
  </w:style>
  <w:style w:type="paragraph" w:customStyle="1" w:styleId="CharChar">
    <w:name w:val="Char Char"/>
    <w:basedOn w:val="Normlny"/>
    <w:rsid w:val="00787EEA"/>
    <w:pPr>
      <w:spacing w:after="160" w:line="240" w:lineRule="exact"/>
    </w:pPr>
    <w:rPr>
      <w:rFonts w:ascii="Tahoma" w:eastAsia="Times New Roman" w:hAnsi="Tahoma" w:cs="Times New Roman"/>
      <w:sz w:val="20"/>
      <w:szCs w:val="20"/>
      <w:lang w:val="en-US"/>
    </w:r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C811AF"/>
    <w:pPr>
      <w:ind w:left="720"/>
      <w:contextualSpacing/>
    </w:p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basedOn w:val="Predvolenpsmoodseku"/>
    <w:link w:val="Odsekzoznamu"/>
    <w:uiPriority w:val="99"/>
    <w:qFormat/>
    <w:locked/>
    <w:rsid w:val="00B30477"/>
  </w:style>
  <w:style w:type="paragraph" w:customStyle="1" w:styleId="Textbodyindent">
    <w:name w:val="Text body indent"/>
    <w:basedOn w:val="Normlny"/>
    <w:rsid w:val="009835A9"/>
    <w:pPr>
      <w:suppressAutoHyphens/>
      <w:autoSpaceDN w:val="0"/>
      <w:spacing w:after="0" w:line="240" w:lineRule="auto"/>
      <w:jc w:val="both"/>
      <w:textAlignment w:val="baseline"/>
    </w:pPr>
    <w:rPr>
      <w:rFonts w:ascii="Times New Roman" w:eastAsia="Arial Unicode MS" w:hAnsi="Times New Roman" w:cs="Times New Roman"/>
      <w:kern w:val="3"/>
      <w:lang w:eastAsia="zh-CN"/>
    </w:rPr>
  </w:style>
  <w:style w:type="character" w:styleId="Odkaznakomentr">
    <w:name w:val="annotation reference"/>
    <w:basedOn w:val="Predvolenpsmoodseku"/>
    <w:uiPriority w:val="99"/>
    <w:unhideWhenUsed/>
    <w:qFormat/>
    <w:rsid w:val="00B566AB"/>
    <w:rPr>
      <w:sz w:val="16"/>
      <w:szCs w:val="16"/>
    </w:rPr>
  </w:style>
  <w:style w:type="paragraph" w:styleId="Textkomentra">
    <w:name w:val="annotation text"/>
    <w:basedOn w:val="Normlny"/>
    <w:link w:val="TextkomentraChar"/>
    <w:uiPriority w:val="99"/>
    <w:unhideWhenUsed/>
    <w:qFormat/>
    <w:rsid w:val="00B566AB"/>
    <w:pPr>
      <w:spacing w:line="240" w:lineRule="auto"/>
    </w:pPr>
    <w:rPr>
      <w:sz w:val="20"/>
      <w:szCs w:val="20"/>
    </w:rPr>
  </w:style>
  <w:style w:type="character" w:customStyle="1" w:styleId="TextkomentraChar">
    <w:name w:val="Text komentára Char"/>
    <w:basedOn w:val="Predvolenpsmoodseku"/>
    <w:link w:val="Textkomentra"/>
    <w:uiPriority w:val="99"/>
    <w:qFormat/>
    <w:rsid w:val="00B566AB"/>
    <w:rPr>
      <w:sz w:val="20"/>
      <w:szCs w:val="20"/>
    </w:rPr>
  </w:style>
  <w:style w:type="paragraph" w:styleId="Predmetkomentra">
    <w:name w:val="annotation subject"/>
    <w:basedOn w:val="Textkomentra"/>
    <w:next w:val="Textkomentra"/>
    <w:link w:val="PredmetkomentraChar"/>
    <w:uiPriority w:val="99"/>
    <w:semiHidden/>
    <w:unhideWhenUsed/>
    <w:rsid w:val="00B566AB"/>
    <w:rPr>
      <w:b/>
      <w:bCs/>
    </w:rPr>
  </w:style>
  <w:style w:type="character" w:customStyle="1" w:styleId="PredmetkomentraChar">
    <w:name w:val="Predmet komentára Char"/>
    <w:basedOn w:val="TextkomentraChar"/>
    <w:link w:val="Predmetkomentra"/>
    <w:uiPriority w:val="99"/>
    <w:semiHidden/>
    <w:rsid w:val="00B566AB"/>
    <w:rPr>
      <w:b/>
      <w:bCs/>
      <w:sz w:val="20"/>
      <w:szCs w:val="20"/>
    </w:rPr>
  </w:style>
  <w:style w:type="character" w:styleId="Hypertextovprepojenie">
    <w:name w:val="Hyperlink"/>
    <w:uiPriority w:val="99"/>
    <w:rsid w:val="002C7845"/>
    <w:rPr>
      <w:color w:val="0000FF"/>
      <w:u w:val="single"/>
    </w:rPr>
  </w:style>
  <w:style w:type="paragraph" w:customStyle="1" w:styleId="Standard">
    <w:name w:val="Standard"/>
    <w:qFormat/>
    <w:rsid w:val="00EC54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EB7B0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dpis2Char">
    <w:name w:val="Nadpis 2 Char"/>
    <w:basedOn w:val="Predvolenpsmoodseku"/>
    <w:link w:val="Nadpis2"/>
    <w:uiPriority w:val="9"/>
    <w:rsid w:val="00494D67"/>
    <w:rPr>
      <w:rFonts w:ascii="Times New Roman" w:eastAsiaTheme="majorEastAsia" w:hAnsi="Times New Roman" w:cstheme="majorBidi"/>
      <w:b/>
      <w:bCs/>
      <w:color w:val="4F81BD" w:themeColor="accent1"/>
      <w:sz w:val="26"/>
      <w:szCs w:val="26"/>
      <w:lang w:eastAsia="sk-SK"/>
    </w:rPr>
  </w:style>
  <w:style w:type="character" w:customStyle="1" w:styleId="Nadpis3Char">
    <w:name w:val="Nadpis 3 Char"/>
    <w:basedOn w:val="Predvolenpsmoodseku"/>
    <w:link w:val="Nadpis3"/>
    <w:uiPriority w:val="9"/>
    <w:rsid w:val="00C056AF"/>
    <w:rPr>
      <w:rFonts w:cstheme="majorBidi"/>
      <w:bCs/>
      <w:i/>
      <w:iCs/>
      <w:strike/>
      <w:color w:val="000000" w:themeColor="text1"/>
      <w:sz w:val="20"/>
      <w:szCs w:val="20"/>
      <w:lang w:eastAsia="sk-SK"/>
    </w:rPr>
  </w:style>
  <w:style w:type="character" w:customStyle="1" w:styleId="Nadpis4Char">
    <w:name w:val="Nadpis 4 Char"/>
    <w:basedOn w:val="Predvolenpsmoodseku"/>
    <w:link w:val="Nadpis4"/>
    <w:uiPriority w:val="9"/>
    <w:qFormat/>
    <w:rsid w:val="00494D67"/>
    <w:rPr>
      <w:rFonts w:ascii="Times New Roman" w:eastAsiaTheme="majorEastAsia" w:hAnsi="Times New Roman" w:cs="Times New Roman"/>
      <w:b/>
      <w:bCs/>
      <w:i/>
      <w:iCs/>
      <w:color w:val="4F81BD" w:themeColor="accent1"/>
      <w:sz w:val="24"/>
      <w:szCs w:val="24"/>
      <w:lang w:eastAsia="sk-SK"/>
    </w:rPr>
  </w:style>
  <w:style w:type="character" w:customStyle="1" w:styleId="Nadpis5Char">
    <w:name w:val="Nadpis 5 Char"/>
    <w:basedOn w:val="Predvolenpsmoodseku"/>
    <w:link w:val="Nadpis5"/>
    <w:uiPriority w:val="9"/>
    <w:rsid w:val="00494D67"/>
    <w:rPr>
      <w:rFonts w:ascii="Times New Roman" w:eastAsiaTheme="majorEastAsia" w:hAnsi="Times New Roman" w:cstheme="majorBidi"/>
      <w:b/>
      <w:color w:val="1F497D" w:themeColor="text2"/>
      <w:lang w:eastAsia="sk-SK"/>
    </w:rPr>
  </w:style>
  <w:style w:type="character" w:customStyle="1" w:styleId="Nadpis6Char">
    <w:name w:val="Nadpis 6 Char"/>
    <w:basedOn w:val="Predvolenpsmoodseku"/>
    <w:link w:val="Nadpis6"/>
    <w:uiPriority w:val="9"/>
    <w:rsid w:val="00494D67"/>
    <w:rPr>
      <w:rFonts w:asciiTheme="majorHAnsi" w:eastAsiaTheme="majorEastAsia" w:hAnsiTheme="majorHAnsi" w:cstheme="majorBidi"/>
      <w:i/>
      <w:iCs/>
      <w:color w:val="243F60" w:themeColor="accent1" w:themeShade="7F"/>
      <w:lang w:eastAsia="sk-SK"/>
    </w:rPr>
  </w:style>
  <w:style w:type="character" w:customStyle="1" w:styleId="Nadpis7Char">
    <w:name w:val="Nadpis 7 Char"/>
    <w:basedOn w:val="Predvolenpsmoodseku"/>
    <w:link w:val="Nadpis7"/>
    <w:uiPriority w:val="9"/>
    <w:rsid w:val="00494D67"/>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
    <w:rsid w:val="00494D6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rsid w:val="00494D67"/>
    <w:rPr>
      <w:rFonts w:asciiTheme="majorHAnsi" w:eastAsiaTheme="majorEastAsia" w:hAnsiTheme="majorHAnsi" w:cstheme="majorBidi"/>
      <w:i/>
      <w:iCs/>
      <w:color w:val="404040" w:themeColor="text1" w:themeTint="BF"/>
      <w:sz w:val="20"/>
      <w:szCs w:val="20"/>
      <w:lang w:eastAsia="sk-SK"/>
    </w:rPr>
  </w:style>
  <w:style w:type="character" w:styleId="PouitHypertextovPrepojenie">
    <w:name w:val="FollowedHyperlink"/>
    <w:basedOn w:val="Predvolenpsmoodseku"/>
    <w:uiPriority w:val="99"/>
    <w:semiHidden/>
    <w:unhideWhenUsed/>
    <w:rsid w:val="00F766C6"/>
    <w:rPr>
      <w:color w:val="800080" w:themeColor="followedHyperlink"/>
      <w:u w:val="single"/>
    </w:rPr>
  </w:style>
  <w:style w:type="paragraph" w:styleId="Revzia">
    <w:name w:val="Revision"/>
    <w:hidden/>
    <w:uiPriority w:val="99"/>
    <w:semiHidden/>
    <w:rsid w:val="00B2540F"/>
    <w:pPr>
      <w:spacing w:after="0" w:line="240" w:lineRule="auto"/>
    </w:pPr>
  </w:style>
  <w:style w:type="character" w:customStyle="1" w:styleId="Bulletslevel2Char">
    <w:name w:val="Bullets level 2 Char"/>
    <w:basedOn w:val="Predvolenpsmoodseku"/>
    <w:link w:val="Bulletslevel2"/>
    <w:qFormat/>
    <w:locked/>
    <w:rsid w:val="00DE29DB"/>
    <w:rPr>
      <w:rFonts w:ascii="Arial" w:eastAsia="Times" w:hAnsi="Arial"/>
      <w:sz w:val="19"/>
      <w:szCs w:val="20"/>
      <w:lang w:val="en-GB"/>
    </w:rPr>
  </w:style>
  <w:style w:type="paragraph" w:customStyle="1" w:styleId="Bulletslevel2">
    <w:name w:val="Bullets level 2"/>
    <w:basedOn w:val="Normlny"/>
    <w:link w:val="Bulletslevel2Char"/>
    <w:qFormat/>
    <w:rsid w:val="00DE29DB"/>
    <w:pPr>
      <w:tabs>
        <w:tab w:val="left" w:pos="567"/>
      </w:tabs>
      <w:spacing w:before="120" w:after="0" w:line="240" w:lineRule="auto"/>
    </w:pPr>
    <w:rPr>
      <w:rFonts w:ascii="Arial" w:eastAsia="Times" w:hAnsi="Arial"/>
      <w:sz w:val="19"/>
      <w:szCs w:val="20"/>
      <w:lang w:val="en-GB"/>
    </w:rPr>
  </w:style>
  <w:style w:type="character" w:customStyle="1" w:styleId="Nadpis1Char">
    <w:name w:val="Nadpis 1 Char"/>
    <w:basedOn w:val="Predvolenpsmoodseku"/>
    <w:link w:val="Nadpis1"/>
    <w:rsid w:val="001B29FE"/>
    <w:rPr>
      <w:rFonts w:asciiTheme="majorHAnsi" w:eastAsiaTheme="majorEastAsia" w:hAnsiTheme="majorHAnsi" w:cstheme="majorBidi"/>
      <w:color w:val="365F91" w:themeColor="accent1" w:themeShade="BF"/>
      <w:sz w:val="32"/>
      <w:szCs w:val="32"/>
    </w:rPr>
  </w:style>
  <w:style w:type="paragraph" w:customStyle="1" w:styleId="Address">
    <w:name w:val="Address"/>
    <w:basedOn w:val="Normlny"/>
    <w:rsid w:val="00CD636A"/>
    <w:pPr>
      <w:spacing w:before="120" w:after="0" w:line="240" w:lineRule="auto"/>
    </w:pPr>
    <w:rPr>
      <w:rFonts w:ascii="Times New Roman" w:eastAsia="Times New Roman" w:hAnsi="Times New Roman" w:cs="Times New Roman"/>
      <w:sz w:val="24"/>
      <w:szCs w:val="20"/>
      <w:lang w:val="en-GB"/>
    </w:rPr>
  </w:style>
  <w:style w:type="paragraph" w:customStyle="1" w:styleId="DoubSign">
    <w:name w:val="DoubSign"/>
    <w:basedOn w:val="Normlny"/>
    <w:next w:val="Normlny"/>
    <w:rsid w:val="00854321"/>
    <w:pPr>
      <w:tabs>
        <w:tab w:val="left" w:pos="5103"/>
      </w:tabs>
      <w:spacing w:before="1200" w:after="0" w:line="240" w:lineRule="auto"/>
    </w:pPr>
    <w:rPr>
      <w:rFonts w:ascii="Times New Roman" w:eastAsia="Times New Roman" w:hAnsi="Times New Roman" w:cs="Times New Roman"/>
      <w:sz w:val="24"/>
      <w:szCs w:val="20"/>
      <w:lang w:val="en-GB"/>
    </w:rPr>
  </w:style>
  <w:style w:type="numbering" w:customStyle="1" w:styleId="Headings">
    <w:name w:val="Headings"/>
    <w:uiPriority w:val="99"/>
    <w:rsid w:val="00854321"/>
    <w:pPr>
      <w:numPr>
        <w:numId w:val="12"/>
      </w:numPr>
    </w:pPr>
  </w:style>
  <w:style w:type="paragraph" w:styleId="Zkladntext">
    <w:name w:val="Body Text"/>
    <w:basedOn w:val="Normlny"/>
    <w:link w:val="ZkladntextChar"/>
    <w:uiPriority w:val="99"/>
    <w:unhideWhenUsed/>
    <w:rsid w:val="00B97A64"/>
    <w:pPr>
      <w:spacing w:after="120"/>
    </w:pPr>
  </w:style>
  <w:style w:type="character" w:customStyle="1" w:styleId="ZkladntextChar">
    <w:name w:val="Základný text Char"/>
    <w:basedOn w:val="Predvolenpsmoodseku"/>
    <w:link w:val="Zkladntext"/>
    <w:uiPriority w:val="99"/>
    <w:rsid w:val="00B97A64"/>
  </w:style>
  <w:style w:type="paragraph" w:styleId="Prvzarkazkladnhotextu">
    <w:name w:val="Body Text First Indent"/>
    <w:basedOn w:val="Zkladntext"/>
    <w:link w:val="PrvzarkazkladnhotextuChar"/>
    <w:rsid w:val="00B97A64"/>
    <w:pPr>
      <w:spacing w:after="160" w:line="300" w:lineRule="auto"/>
      <w:ind w:firstLine="210"/>
    </w:pPr>
    <w:rPr>
      <w:rFonts w:eastAsiaTheme="minorEastAsia"/>
      <w:sz w:val="21"/>
      <w:szCs w:val="21"/>
    </w:rPr>
  </w:style>
  <w:style w:type="character" w:customStyle="1" w:styleId="PrvzarkazkladnhotextuChar">
    <w:name w:val="Prvá zarážka základného textu Char"/>
    <w:basedOn w:val="ZkladntextChar"/>
    <w:link w:val="Prvzarkazkladnhotextu"/>
    <w:rsid w:val="00B97A64"/>
    <w:rPr>
      <w:rFonts w:eastAsiaTheme="minorEastAsia"/>
      <w:sz w:val="21"/>
      <w:szCs w:val="21"/>
    </w:rPr>
  </w:style>
  <w:style w:type="paragraph" w:styleId="Zarkazkladnhotextu">
    <w:name w:val="Body Text Indent"/>
    <w:basedOn w:val="Normlny"/>
    <w:link w:val="ZarkazkladnhotextuChar"/>
    <w:unhideWhenUsed/>
    <w:rsid w:val="00B97A64"/>
    <w:pPr>
      <w:spacing w:after="120"/>
      <w:ind w:left="283"/>
    </w:pPr>
  </w:style>
  <w:style w:type="character" w:customStyle="1" w:styleId="ZarkazkladnhotextuChar">
    <w:name w:val="Zarážka základného textu Char"/>
    <w:basedOn w:val="Predvolenpsmoodseku"/>
    <w:link w:val="Zarkazkladnhotextu"/>
    <w:rsid w:val="00B97A64"/>
  </w:style>
  <w:style w:type="character" w:customStyle="1" w:styleId="InternetLink">
    <w:name w:val="Internet Link"/>
    <w:rsid w:val="00C25E73"/>
    <w:rPr>
      <w:rFonts w:ascii="Arial" w:hAnsi="Arial" w:cs="Times New Roman"/>
      <w:color w:val="008000"/>
      <w:sz w:val="20"/>
      <w:u w:val="single"/>
    </w:rPr>
  </w:style>
  <w:style w:type="character" w:customStyle="1" w:styleId="Internetovodkaz">
    <w:name w:val="Internetový odkaz"/>
    <w:basedOn w:val="Predvolenpsmoodseku"/>
    <w:uiPriority w:val="99"/>
    <w:unhideWhenUsed/>
    <w:rsid w:val="001F5AB2"/>
    <w:rPr>
      <w:color w:val="0000FF" w:themeColor="hyperlink"/>
      <w:u w:val="single"/>
    </w:rPr>
  </w:style>
  <w:style w:type="table" w:customStyle="1" w:styleId="Deloittetable31">
    <w:name w:val="Deloitte table 31"/>
    <w:basedOn w:val="Normlnatabuka"/>
    <w:next w:val="Mriekatabuky"/>
    <w:rsid w:val="001F5AB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draznenie">
    <w:name w:val="Zdôraznenie"/>
    <w:basedOn w:val="Predvolenpsmoodseku"/>
    <w:uiPriority w:val="20"/>
    <w:qFormat/>
    <w:rsid w:val="001046A6"/>
    <w:rPr>
      <w:i/>
      <w:iCs/>
    </w:rPr>
  </w:style>
  <w:style w:type="paragraph" w:customStyle="1" w:styleId="AddressTR">
    <w:name w:val="AddressTR"/>
    <w:basedOn w:val="Normlny"/>
    <w:next w:val="Normlny"/>
    <w:rsid w:val="00026800"/>
    <w:pPr>
      <w:spacing w:after="720" w:line="300" w:lineRule="auto"/>
      <w:ind w:left="5103"/>
    </w:pPr>
    <w:rPr>
      <w:rFonts w:eastAsiaTheme="minorEastAsia"/>
      <w:sz w:val="21"/>
      <w:szCs w:val="21"/>
    </w:rPr>
  </w:style>
  <w:style w:type="numbering" w:customStyle="1" w:styleId="RTFNum88">
    <w:name w:val="RTF_Num 88"/>
    <w:basedOn w:val="Bezzoznamu"/>
    <w:rsid w:val="00026800"/>
    <w:pPr>
      <w:numPr>
        <w:numId w:val="21"/>
      </w:numPr>
    </w:pPr>
  </w:style>
  <w:style w:type="numbering" w:customStyle="1" w:styleId="WW8Num25">
    <w:name w:val="WW8Num25"/>
    <w:basedOn w:val="Bezzoznamu"/>
    <w:rsid w:val="00026800"/>
    <w:pPr>
      <w:numPr>
        <w:numId w:val="22"/>
      </w:numPr>
    </w:pPr>
  </w:style>
  <w:style w:type="numbering" w:customStyle="1" w:styleId="WW8Num5">
    <w:name w:val="WW8Num5"/>
    <w:basedOn w:val="Bezzoznamu"/>
    <w:rsid w:val="00026800"/>
    <w:pPr>
      <w:numPr>
        <w:numId w:val="23"/>
      </w:numPr>
    </w:pPr>
  </w:style>
  <w:style w:type="paragraph" w:styleId="slovanzoznam">
    <w:name w:val="List Number"/>
    <w:basedOn w:val="Normlny"/>
    <w:rsid w:val="00026800"/>
    <w:pPr>
      <w:numPr>
        <w:numId w:val="24"/>
      </w:numPr>
      <w:spacing w:after="160" w:line="300" w:lineRule="auto"/>
    </w:pPr>
    <w:rPr>
      <w:rFonts w:eastAsiaTheme="minorEastAsia"/>
      <w:sz w:val="21"/>
      <w:szCs w:val="21"/>
    </w:rPr>
  </w:style>
  <w:style w:type="paragraph" w:customStyle="1" w:styleId="ListNumberLevel2">
    <w:name w:val="List Number (Level 2)"/>
    <w:basedOn w:val="Normlny"/>
    <w:rsid w:val="00026800"/>
    <w:pPr>
      <w:numPr>
        <w:ilvl w:val="1"/>
        <w:numId w:val="24"/>
      </w:numPr>
      <w:spacing w:after="160" w:line="300" w:lineRule="auto"/>
    </w:pPr>
    <w:rPr>
      <w:rFonts w:eastAsiaTheme="minorEastAsia"/>
      <w:sz w:val="21"/>
      <w:szCs w:val="21"/>
    </w:rPr>
  </w:style>
  <w:style w:type="paragraph" w:customStyle="1" w:styleId="ListNumberLevel3">
    <w:name w:val="List Number (Level 3)"/>
    <w:basedOn w:val="Normlny"/>
    <w:rsid w:val="00026800"/>
    <w:pPr>
      <w:numPr>
        <w:ilvl w:val="2"/>
        <w:numId w:val="24"/>
      </w:numPr>
      <w:spacing w:after="160" w:line="300" w:lineRule="auto"/>
    </w:pPr>
    <w:rPr>
      <w:rFonts w:eastAsiaTheme="minorEastAsia"/>
      <w:sz w:val="21"/>
      <w:szCs w:val="21"/>
    </w:rPr>
  </w:style>
  <w:style w:type="paragraph" w:customStyle="1" w:styleId="ListNumberLevel4">
    <w:name w:val="List Number (Level 4)"/>
    <w:basedOn w:val="Normlny"/>
    <w:rsid w:val="00026800"/>
    <w:pPr>
      <w:numPr>
        <w:ilvl w:val="3"/>
        <w:numId w:val="24"/>
      </w:numPr>
      <w:spacing w:after="160" w:line="300" w:lineRule="auto"/>
    </w:pPr>
    <w:rPr>
      <w:rFonts w:eastAsiaTheme="minorEastAsia"/>
      <w:sz w:val="21"/>
      <w:szCs w:val="21"/>
    </w:rPr>
  </w:style>
  <w:style w:type="paragraph" w:styleId="Zoznamsodrkami3">
    <w:name w:val="List Bullet 3"/>
    <w:basedOn w:val="Normlny"/>
    <w:rsid w:val="00026800"/>
    <w:pPr>
      <w:numPr>
        <w:numId w:val="25"/>
      </w:numPr>
      <w:spacing w:after="160" w:line="300" w:lineRule="auto"/>
    </w:pPr>
    <w:rPr>
      <w:rFonts w:eastAsiaTheme="minorEastAsia"/>
      <w:sz w:val="21"/>
      <w:szCs w:val="21"/>
    </w:rPr>
  </w:style>
  <w:style w:type="character" w:styleId="Vrazn">
    <w:name w:val="Strong"/>
    <w:basedOn w:val="Predvolenpsmoodseku"/>
    <w:qFormat/>
    <w:rsid w:val="00026800"/>
    <w:rPr>
      <w:b/>
      <w:bCs/>
    </w:rPr>
  </w:style>
  <w:style w:type="character" w:customStyle="1" w:styleId="A1">
    <w:name w:val="A1"/>
    <w:rsid w:val="008E7CFC"/>
    <w:rPr>
      <w:rFonts w:cs="Garamond 3 CE"/>
      <w:color w:val="004991"/>
      <w:sz w:val="74"/>
      <w:szCs w:val="7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21712">
      <w:bodyDiv w:val="1"/>
      <w:marLeft w:val="0"/>
      <w:marRight w:val="0"/>
      <w:marTop w:val="0"/>
      <w:marBottom w:val="0"/>
      <w:divBdr>
        <w:top w:val="none" w:sz="0" w:space="0" w:color="auto"/>
        <w:left w:val="none" w:sz="0" w:space="0" w:color="auto"/>
        <w:bottom w:val="none" w:sz="0" w:space="0" w:color="auto"/>
        <w:right w:val="none" w:sz="0" w:space="0" w:color="auto"/>
      </w:divBdr>
    </w:div>
    <w:div w:id="155730694">
      <w:bodyDiv w:val="1"/>
      <w:marLeft w:val="0"/>
      <w:marRight w:val="0"/>
      <w:marTop w:val="0"/>
      <w:marBottom w:val="0"/>
      <w:divBdr>
        <w:top w:val="none" w:sz="0" w:space="0" w:color="auto"/>
        <w:left w:val="none" w:sz="0" w:space="0" w:color="auto"/>
        <w:bottom w:val="none" w:sz="0" w:space="0" w:color="auto"/>
        <w:right w:val="none" w:sz="0" w:space="0" w:color="auto"/>
      </w:divBdr>
    </w:div>
    <w:div w:id="156043373">
      <w:bodyDiv w:val="1"/>
      <w:marLeft w:val="0"/>
      <w:marRight w:val="0"/>
      <w:marTop w:val="0"/>
      <w:marBottom w:val="0"/>
      <w:divBdr>
        <w:top w:val="none" w:sz="0" w:space="0" w:color="auto"/>
        <w:left w:val="none" w:sz="0" w:space="0" w:color="auto"/>
        <w:bottom w:val="none" w:sz="0" w:space="0" w:color="auto"/>
        <w:right w:val="none" w:sz="0" w:space="0" w:color="auto"/>
      </w:divBdr>
    </w:div>
    <w:div w:id="174657490">
      <w:bodyDiv w:val="1"/>
      <w:marLeft w:val="0"/>
      <w:marRight w:val="0"/>
      <w:marTop w:val="0"/>
      <w:marBottom w:val="0"/>
      <w:divBdr>
        <w:top w:val="none" w:sz="0" w:space="0" w:color="auto"/>
        <w:left w:val="none" w:sz="0" w:space="0" w:color="auto"/>
        <w:bottom w:val="none" w:sz="0" w:space="0" w:color="auto"/>
        <w:right w:val="none" w:sz="0" w:space="0" w:color="auto"/>
      </w:divBdr>
    </w:div>
    <w:div w:id="254024526">
      <w:bodyDiv w:val="1"/>
      <w:marLeft w:val="0"/>
      <w:marRight w:val="0"/>
      <w:marTop w:val="0"/>
      <w:marBottom w:val="0"/>
      <w:divBdr>
        <w:top w:val="none" w:sz="0" w:space="0" w:color="auto"/>
        <w:left w:val="none" w:sz="0" w:space="0" w:color="auto"/>
        <w:bottom w:val="none" w:sz="0" w:space="0" w:color="auto"/>
        <w:right w:val="none" w:sz="0" w:space="0" w:color="auto"/>
      </w:divBdr>
    </w:div>
    <w:div w:id="297957373">
      <w:bodyDiv w:val="1"/>
      <w:marLeft w:val="0"/>
      <w:marRight w:val="0"/>
      <w:marTop w:val="0"/>
      <w:marBottom w:val="0"/>
      <w:divBdr>
        <w:top w:val="none" w:sz="0" w:space="0" w:color="auto"/>
        <w:left w:val="none" w:sz="0" w:space="0" w:color="auto"/>
        <w:bottom w:val="none" w:sz="0" w:space="0" w:color="auto"/>
        <w:right w:val="none" w:sz="0" w:space="0" w:color="auto"/>
      </w:divBdr>
    </w:div>
    <w:div w:id="465586128">
      <w:bodyDiv w:val="1"/>
      <w:marLeft w:val="0"/>
      <w:marRight w:val="0"/>
      <w:marTop w:val="0"/>
      <w:marBottom w:val="0"/>
      <w:divBdr>
        <w:top w:val="none" w:sz="0" w:space="0" w:color="auto"/>
        <w:left w:val="none" w:sz="0" w:space="0" w:color="auto"/>
        <w:bottom w:val="none" w:sz="0" w:space="0" w:color="auto"/>
        <w:right w:val="none" w:sz="0" w:space="0" w:color="auto"/>
      </w:divBdr>
    </w:div>
    <w:div w:id="491990246">
      <w:bodyDiv w:val="1"/>
      <w:marLeft w:val="0"/>
      <w:marRight w:val="0"/>
      <w:marTop w:val="0"/>
      <w:marBottom w:val="0"/>
      <w:divBdr>
        <w:top w:val="none" w:sz="0" w:space="0" w:color="auto"/>
        <w:left w:val="none" w:sz="0" w:space="0" w:color="auto"/>
        <w:bottom w:val="none" w:sz="0" w:space="0" w:color="auto"/>
        <w:right w:val="none" w:sz="0" w:space="0" w:color="auto"/>
      </w:divBdr>
    </w:div>
    <w:div w:id="500241325">
      <w:bodyDiv w:val="1"/>
      <w:marLeft w:val="0"/>
      <w:marRight w:val="0"/>
      <w:marTop w:val="0"/>
      <w:marBottom w:val="0"/>
      <w:divBdr>
        <w:top w:val="none" w:sz="0" w:space="0" w:color="auto"/>
        <w:left w:val="none" w:sz="0" w:space="0" w:color="auto"/>
        <w:bottom w:val="none" w:sz="0" w:space="0" w:color="auto"/>
        <w:right w:val="none" w:sz="0" w:space="0" w:color="auto"/>
      </w:divBdr>
    </w:div>
    <w:div w:id="748312987">
      <w:bodyDiv w:val="1"/>
      <w:marLeft w:val="0"/>
      <w:marRight w:val="0"/>
      <w:marTop w:val="0"/>
      <w:marBottom w:val="0"/>
      <w:divBdr>
        <w:top w:val="none" w:sz="0" w:space="0" w:color="auto"/>
        <w:left w:val="none" w:sz="0" w:space="0" w:color="auto"/>
        <w:bottom w:val="none" w:sz="0" w:space="0" w:color="auto"/>
        <w:right w:val="none" w:sz="0" w:space="0" w:color="auto"/>
      </w:divBdr>
    </w:div>
    <w:div w:id="792333644">
      <w:bodyDiv w:val="1"/>
      <w:marLeft w:val="0"/>
      <w:marRight w:val="0"/>
      <w:marTop w:val="0"/>
      <w:marBottom w:val="0"/>
      <w:divBdr>
        <w:top w:val="none" w:sz="0" w:space="0" w:color="auto"/>
        <w:left w:val="none" w:sz="0" w:space="0" w:color="auto"/>
        <w:bottom w:val="none" w:sz="0" w:space="0" w:color="auto"/>
        <w:right w:val="none" w:sz="0" w:space="0" w:color="auto"/>
      </w:divBdr>
    </w:div>
    <w:div w:id="941107483">
      <w:bodyDiv w:val="1"/>
      <w:marLeft w:val="0"/>
      <w:marRight w:val="0"/>
      <w:marTop w:val="0"/>
      <w:marBottom w:val="0"/>
      <w:divBdr>
        <w:top w:val="none" w:sz="0" w:space="0" w:color="auto"/>
        <w:left w:val="none" w:sz="0" w:space="0" w:color="auto"/>
        <w:bottom w:val="none" w:sz="0" w:space="0" w:color="auto"/>
        <w:right w:val="none" w:sz="0" w:space="0" w:color="auto"/>
      </w:divBdr>
    </w:div>
    <w:div w:id="959149001">
      <w:bodyDiv w:val="1"/>
      <w:marLeft w:val="0"/>
      <w:marRight w:val="0"/>
      <w:marTop w:val="0"/>
      <w:marBottom w:val="0"/>
      <w:divBdr>
        <w:top w:val="none" w:sz="0" w:space="0" w:color="auto"/>
        <w:left w:val="none" w:sz="0" w:space="0" w:color="auto"/>
        <w:bottom w:val="none" w:sz="0" w:space="0" w:color="auto"/>
        <w:right w:val="none" w:sz="0" w:space="0" w:color="auto"/>
      </w:divBdr>
    </w:div>
    <w:div w:id="1196427947">
      <w:bodyDiv w:val="1"/>
      <w:marLeft w:val="0"/>
      <w:marRight w:val="0"/>
      <w:marTop w:val="0"/>
      <w:marBottom w:val="0"/>
      <w:divBdr>
        <w:top w:val="none" w:sz="0" w:space="0" w:color="auto"/>
        <w:left w:val="none" w:sz="0" w:space="0" w:color="auto"/>
        <w:bottom w:val="none" w:sz="0" w:space="0" w:color="auto"/>
        <w:right w:val="none" w:sz="0" w:space="0" w:color="auto"/>
      </w:divBdr>
    </w:div>
    <w:div w:id="1212688861">
      <w:bodyDiv w:val="1"/>
      <w:marLeft w:val="0"/>
      <w:marRight w:val="0"/>
      <w:marTop w:val="0"/>
      <w:marBottom w:val="0"/>
      <w:divBdr>
        <w:top w:val="none" w:sz="0" w:space="0" w:color="auto"/>
        <w:left w:val="none" w:sz="0" w:space="0" w:color="auto"/>
        <w:bottom w:val="none" w:sz="0" w:space="0" w:color="auto"/>
        <w:right w:val="none" w:sz="0" w:space="0" w:color="auto"/>
      </w:divBdr>
    </w:div>
    <w:div w:id="1315723973">
      <w:bodyDiv w:val="1"/>
      <w:marLeft w:val="0"/>
      <w:marRight w:val="0"/>
      <w:marTop w:val="0"/>
      <w:marBottom w:val="0"/>
      <w:divBdr>
        <w:top w:val="none" w:sz="0" w:space="0" w:color="auto"/>
        <w:left w:val="none" w:sz="0" w:space="0" w:color="auto"/>
        <w:bottom w:val="none" w:sz="0" w:space="0" w:color="auto"/>
        <w:right w:val="none" w:sz="0" w:space="0" w:color="auto"/>
      </w:divBdr>
    </w:div>
    <w:div w:id="1334844923">
      <w:bodyDiv w:val="1"/>
      <w:marLeft w:val="0"/>
      <w:marRight w:val="0"/>
      <w:marTop w:val="0"/>
      <w:marBottom w:val="0"/>
      <w:divBdr>
        <w:top w:val="none" w:sz="0" w:space="0" w:color="auto"/>
        <w:left w:val="none" w:sz="0" w:space="0" w:color="auto"/>
        <w:bottom w:val="none" w:sz="0" w:space="0" w:color="auto"/>
        <w:right w:val="none" w:sz="0" w:space="0" w:color="auto"/>
      </w:divBdr>
    </w:div>
    <w:div w:id="1527018144">
      <w:bodyDiv w:val="1"/>
      <w:marLeft w:val="0"/>
      <w:marRight w:val="0"/>
      <w:marTop w:val="0"/>
      <w:marBottom w:val="0"/>
      <w:divBdr>
        <w:top w:val="none" w:sz="0" w:space="0" w:color="auto"/>
        <w:left w:val="none" w:sz="0" w:space="0" w:color="auto"/>
        <w:bottom w:val="none" w:sz="0" w:space="0" w:color="auto"/>
        <w:right w:val="none" w:sz="0" w:space="0" w:color="auto"/>
      </w:divBdr>
    </w:div>
    <w:div w:id="1634359383">
      <w:bodyDiv w:val="1"/>
      <w:marLeft w:val="0"/>
      <w:marRight w:val="0"/>
      <w:marTop w:val="0"/>
      <w:marBottom w:val="0"/>
      <w:divBdr>
        <w:top w:val="none" w:sz="0" w:space="0" w:color="auto"/>
        <w:left w:val="none" w:sz="0" w:space="0" w:color="auto"/>
        <w:bottom w:val="none" w:sz="0" w:space="0" w:color="auto"/>
        <w:right w:val="none" w:sz="0" w:space="0" w:color="auto"/>
      </w:divBdr>
    </w:div>
    <w:div w:id="1939754983">
      <w:bodyDiv w:val="1"/>
      <w:marLeft w:val="0"/>
      <w:marRight w:val="0"/>
      <w:marTop w:val="0"/>
      <w:marBottom w:val="0"/>
      <w:divBdr>
        <w:top w:val="none" w:sz="0" w:space="0" w:color="auto"/>
        <w:left w:val="none" w:sz="0" w:space="0" w:color="auto"/>
        <w:bottom w:val="none" w:sz="0" w:space="0" w:color="auto"/>
        <w:right w:val="none" w:sz="0" w:space="0" w:color="auto"/>
      </w:divBdr>
    </w:div>
    <w:div w:id="1958365074">
      <w:bodyDiv w:val="1"/>
      <w:marLeft w:val="0"/>
      <w:marRight w:val="0"/>
      <w:marTop w:val="0"/>
      <w:marBottom w:val="0"/>
      <w:divBdr>
        <w:top w:val="none" w:sz="0" w:space="0" w:color="auto"/>
        <w:left w:val="none" w:sz="0" w:space="0" w:color="auto"/>
        <w:bottom w:val="none" w:sz="0" w:space="0" w:color="auto"/>
        <w:right w:val="none" w:sz="0" w:space="0" w:color="auto"/>
      </w:divBdr>
    </w:div>
    <w:div w:id="208583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versi.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oversi.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0BE56-212C-458B-BBC5-C77F56093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6158</Words>
  <Characters>35101</Characters>
  <Application>Microsoft Office Word</Application>
  <DocSecurity>0</DocSecurity>
  <Lines>292</Lines>
  <Paragraphs>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Vacíková Jana</cp:lastModifiedBy>
  <cp:revision>4</cp:revision>
  <cp:lastPrinted>2019-09-24T12:41:00Z</cp:lastPrinted>
  <dcterms:created xsi:type="dcterms:W3CDTF">2025-06-12T14:16:00Z</dcterms:created>
  <dcterms:modified xsi:type="dcterms:W3CDTF">2025-06-12T15:01:00Z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2024-12-19T08:22:40Z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31ecc93a-bd8b-418b-b105-4db12e8e3d26</vt:lpwstr>
  </property>
  <property fmtid="{D5CDD505-2E9C-101B-9397-08002B2CF9AE}" pid="11" name="MSIP_Label_54743a8a-75f7-4ac9-9741-a35bd0337f21_ContentBits">
    <vt:lpwstr>2</vt:lpwstr>
  </property>
</Properties>
</file>